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textAlignment w:val="baseline"/>
        <w:rPr>
          <w:rFonts w:ascii="Open Sans" w:hAnsi="Open Sans"/>
          <w:sz w:val="22"/>
          <w:szCs w:val="22"/>
        </w:rPr>
      </w:pPr>
      <w:r>
        <w:rPr>
          <w:rFonts w:ascii="Open Sans" w:hAnsi="Open Sans"/>
          <w:b/>
          <w:bCs/>
          <w:sz w:val="22"/>
          <w:szCs w:val="22"/>
        </w:rPr>
        <w:t xml:space="preserve">PROCEDURA APERTA, AI SENSI DELL’ART. 60 DEL D.LGS. N. 50/2016 E SS.MM.II., PER L’AFFIDAMENTO DEL SERVIZIO DI GESTIONE INTEGRATA DELLE NOTIFICAZIONI DEI VERBALI RELATIVI A SANZIONI PER VIOLAZIONI DEL CODICE DELLA STRADA (D.LGS. N. 285/1992 E SS.MM.II.) DELLA POLIZIA LOCALE DELLA PROVINCIA DI CREMONA. </w:t>
      </w:r>
    </w:p>
    <w:p>
      <w:pPr>
        <w:pStyle w:val="Usoboll1"/>
        <w:tabs>
          <w:tab w:val="clear" w:pos="720"/>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381" w:leader="none"/>
          <w:tab w:val="left" w:pos="7090" w:leader="none"/>
          <w:tab w:val="left" w:pos="7799" w:leader="none"/>
          <w:tab w:val="left" w:pos="8508" w:leader="none"/>
          <w:tab w:val="left" w:pos="9217" w:leader="none"/>
          <w:tab w:val="left" w:pos="9926" w:leader="none"/>
        </w:tabs>
        <w:spacing w:lineRule="auto" w:line="240"/>
        <w:jc w:val="both"/>
        <w:textAlignment w:val="baseline"/>
        <w:rPr>
          <w:rFonts w:ascii="Open Sans" w:hAnsi="Open Sans"/>
          <w:sz w:val="22"/>
          <w:szCs w:val="22"/>
        </w:rPr>
      </w:pPr>
      <w:r>
        <w:rPr>
          <w:rFonts w:cs="Open Sans" w:ascii="Open Sans" w:hAnsi="Open Sans"/>
          <w:b/>
          <w:bCs/>
          <w:sz w:val="22"/>
          <w:szCs w:val="22"/>
          <w:lang w:val="it-IT" w:eastAsia="it-IT"/>
        </w:rPr>
        <w:t>CIG:</w:t>
      </w:r>
      <w:r>
        <w:rPr>
          <w:rFonts w:eastAsia="Times New Roman" w:cs="Open Sans" w:ascii="Open Sans" w:hAnsi="Open Sans"/>
          <w:b/>
          <w:bCs/>
          <w:sz w:val="22"/>
          <w:szCs w:val="22"/>
          <w:lang w:val="it-IT" w:eastAsia="it-IT"/>
        </w:rPr>
        <w:t>8585209297</w:t>
      </w:r>
    </w:p>
    <w:p>
      <w:pPr>
        <w:pStyle w:val="Usoboll1"/>
        <w:tabs>
          <w:tab w:val="clear" w:pos="720"/>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381" w:leader="none"/>
          <w:tab w:val="left" w:pos="7090" w:leader="none"/>
          <w:tab w:val="left" w:pos="7799" w:leader="none"/>
          <w:tab w:val="left" w:pos="8508" w:leader="none"/>
          <w:tab w:val="left" w:pos="9217" w:leader="none"/>
          <w:tab w:val="left" w:pos="9926" w:leader="none"/>
        </w:tabs>
        <w:spacing w:lineRule="auto" w:line="240"/>
        <w:jc w:val="center"/>
        <w:rPr>
          <w:rFonts w:ascii="Arial" w:hAnsi="Arial" w:cs="Arial"/>
          <w:b/>
          <w:b/>
          <w:lang w:val="it-IT"/>
        </w:rPr>
      </w:pPr>
      <w:r>
        <w:rPr>
          <w:rFonts w:cs="Arial" w:ascii="Arial" w:hAnsi="Arial"/>
          <w:b/>
          <w:lang w:val="it-IT"/>
        </w:rPr>
      </w:r>
    </w:p>
    <w:p>
      <w:pPr>
        <w:pStyle w:val="Usoboll1"/>
        <w:tabs>
          <w:tab w:val="clear" w:pos="720"/>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381" w:leader="none"/>
          <w:tab w:val="left" w:pos="7090" w:leader="none"/>
          <w:tab w:val="left" w:pos="7799" w:leader="none"/>
          <w:tab w:val="left" w:pos="8508" w:leader="none"/>
          <w:tab w:val="left" w:pos="9217" w:leader="none"/>
          <w:tab w:val="left" w:pos="9926" w:leader="none"/>
        </w:tabs>
        <w:spacing w:lineRule="auto" w:line="240"/>
        <w:jc w:val="center"/>
        <w:rPr>
          <w:rFonts w:ascii="Arial" w:hAnsi="Arial" w:cs="Arial"/>
          <w:b/>
          <w:b/>
          <w:sz w:val="28"/>
          <w:lang w:val="it-IT"/>
        </w:rPr>
      </w:pPr>
      <w:r>
        <w:rPr>
          <w:rFonts w:cs="Arial" w:ascii="Arial" w:hAnsi="Arial"/>
          <w:b/>
          <w:sz w:val="28"/>
          <w:lang w:val="it-IT"/>
        </w:rPr>
      </w:r>
    </w:p>
    <w:p>
      <w:pPr>
        <w:pStyle w:val="Normal"/>
        <w:tabs>
          <w:tab w:val="clear" w:pos="720"/>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381" w:leader="none"/>
          <w:tab w:val="left" w:pos="7090" w:leader="none"/>
          <w:tab w:val="left" w:pos="7799" w:leader="none"/>
          <w:tab w:val="left" w:pos="8508" w:leader="none"/>
          <w:tab w:val="left" w:pos="9217" w:leader="none"/>
          <w:tab w:val="left" w:pos="9926" w:leader="none"/>
        </w:tabs>
        <w:jc w:val="center"/>
        <w:rPr>
          <w:rFonts w:ascii="Arial" w:hAnsi="Arial" w:cs="Arial"/>
          <w:b/>
          <w:b/>
          <w:sz w:val="25"/>
          <w:szCs w:val="25"/>
        </w:rPr>
      </w:pPr>
      <w:r>
        <w:rPr>
          <w:rFonts w:cs="Arial" w:ascii="Open Sans" w:hAnsi="Open Sans"/>
          <w:b/>
          <w:sz w:val="24"/>
          <w:szCs w:val="24"/>
        </w:rPr>
        <w:t xml:space="preserve">DICHIARAZIONE INTEGRATIVA </w:t>
      </w:r>
    </w:p>
    <w:p>
      <w:pPr>
        <w:pStyle w:val="Normal"/>
        <w:tabs>
          <w:tab w:val="clear" w:pos="720"/>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381" w:leader="none"/>
          <w:tab w:val="left" w:pos="7090" w:leader="none"/>
          <w:tab w:val="left" w:pos="7799" w:leader="none"/>
          <w:tab w:val="left" w:pos="8508" w:leader="none"/>
          <w:tab w:val="left" w:pos="9217" w:leader="none"/>
          <w:tab w:val="left" w:pos="9926" w:leader="none"/>
        </w:tabs>
        <w:jc w:val="center"/>
        <w:rPr>
          <w:rFonts w:ascii="Arial" w:hAnsi="Arial" w:cs="Arial"/>
          <w:sz w:val="25"/>
          <w:szCs w:val="25"/>
        </w:rPr>
      </w:pPr>
      <w:r>
        <w:rPr>
          <w:rFonts w:cs="Arial" w:ascii="Arial" w:hAnsi="Arial"/>
          <w:sz w:val="25"/>
          <w:szCs w:val="25"/>
        </w:rPr>
      </w:r>
    </w:p>
    <w:p>
      <w:pPr>
        <w:pStyle w:val="Normal"/>
        <w:tabs>
          <w:tab w:val="clear" w:pos="720"/>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381" w:leader="none"/>
          <w:tab w:val="left" w:pos="7090" w:leader="none"/>
          <w:tab w:val="left" w:pos="7799" w:leader="none"/>
          <w:tab w:val="left" w:pos="8508" w:leader="none"/>
          <w:tab w:val="left" w:pos="9217" w:leader="none"/>
          <w:tab w:val="left" w:pos="9926" w:leader="none"/>
        </w:tabs>
        <w:jc w:val="center"/>
        <w:rPr>
          <w:rFonts w:ascii="Arial" w:hAnsi="Arial" w:cs="Arial"/>
          <w:sz w:val="25"/>
          <w:szCs w:val="25"/>
        </w:rPr>
      </w:pPr>
      <w:r>
        <w:rPr>
          <w:rFonts w:cs="Arial" w:ascii="Arial" w:hAnsi="Arial"/>
          <w:sz w:val="25"/>
          <w:szCs w:val="25"/>
        </w:rPr>
        <w:t>(Compilare le parti di interesse)</w:t>
      </w:r>
    </w:p>
    <w:p>
      <w:pPr>
        <w:pStyle w:val="Usoboll1"/>
        <w:tabs>
          <w:tab w:val="clear" w:pos="720"/>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381" w:leader="none"/>
          <w:tab w:val="left" w:pos="7090" w:leader="none"/>
          <w:tab w:val="left" w:pos="7799" w:leader="none"/>
          <w:tab w:val="left" w:pos="8508" w:leader="none"/>
          <w:tab w:val="left" w:pos="9217" w:leader="none"/>
          <w:tab w:val="left" w:pos="9926" w:leader="none"/>
        </w:tabs>
        <w:spacing w:lineRule="auto" w:line="240"/>
        <w:jc w:val="center"/>
        <w:rPr>
          <w:rFonts w:ascii="Arial" w:hAnsi="Arial" w:cs="Arial"/>
          <w:b/>
          <w:b/>
          <w:sz w:val="25"/>
          <w:szCs w:val="25"/>
          <w:lang w:val="it-IT"/>
        </w:rPr>
      </w:pPr>
      <w:r>
        <w:rPr>
          <w:rFonts w:cs="Arial" w:ascii="Arial" w:hAnsi="Arial"/>
          <w:b/>
          <w:sz w:val="25"/>
          <w:szCs w:val="25"/>
          <w:lang w:val="it-IT"/>
        </w:rPr>
      </w:r>
    </w:p>
    <w:p>
      <w:pPr>
        <w:pStyle w:val="Stile1"/>
        <w:numPr>
          <w:ilvl w:val="0"/>
          <w:numId w:val="0"/>
        </w:numPr>
        <w:spacing w:lineRule="auto" w:line="240" w:before="0" w:after="0"/>
        <w:ind w:hanging="0"/>
        <w:outlineLvl w:val="0"/>
        <w:rPr>
          <w:rFonts w:ascii="Arial" w:hAnsi="Arial" w:cs="Arial"/>
          <w:sz w:val="25"/>
          <w:szCs w:val="25"/>
        </w:rPr>
      </w:pPr>
      <w:r>
        <w:rPr>
          <w:rFonts w:cs="Arial" w:ascii="Arial" w:hAnsi="Arial"/>
          <w:sz w:val="25"/>
          <w:szCs w:val="25"/>
        </w:rPr>
      </w:r>
    </w:p>
    <w:p>
      <w:pPr>
        <w:pStyle w:val="Normal"/>
        <w:jc w:val="both"/>
        <w:rPr>
          <w:rFonts w:ascii="Arial" w:hAnsi="Arial" w:cs="Arial"/>
          <w:sz w:val="25"/>
          <w:szCs w:val="25"/>
        </w:rPr>
      </w:pPr>
      <w:r>
        <w:rPr>
          <w:rFonts w:cs="Arial" w:ascii="Arial" w:hAnsi="Arial"/>
          <w:sz w:val="25"/>
          <w:szCs w:val="25"/>
        </w:rPr>
        <w:t>La presente dichiarazione dovrà essere sottoscritta e presentata con le modalità indicate nel Disciplinare di gara.</w:t>
      </w:r>
    </w:p>
    <w:p>
      <w:pPr>
        <w:pStyle w:val="Normal"/>
        <w:rPr>
          <w:rFonts w:ascii="Arial" w:hAnsi="Arial" w:cs="Arial"/>
          <w:sz w:val="25"/>
          <w:szCs w:val="25"/>
        </w:rPr>
      </w:pPr>
      <w:r>
        <w:rPr>
          <w:rFonts w:cs="Arial" w:ascii="Arial" w:hAnsi="Arial"/>
          <w:sz w:val="25"/>
          <w:szCs w:val="25"/>
        </w:rPr>
      </w:r>
    </w:p>
    <w:p>
      <w:pPr>
        <w:pStyle w:val="Normal"/>
        <w:jc w:val="both"/>
        <w:rPr>
          <w:rFonts w:ascii="Arial" w:hAnsi="Arial" w:cs="Arial"/>
          <w:color w:val="000000"/>
          <w:sz w:val="25"/>
          <w:szCs w:val="25"/>
        </w:rPr>
      </w:pPr>
      <w:r>
        <w:rPr>
          <w:rFonts w:cs="Arial" w:ascii="Arial" w:hAnsi="Arial"/>
          <w:color w:val="000000"/>
          <w:sz w:val="25"/>
          <w:szCs w:val="25"/>
        </w:rPr>
        <w:t xml:space="preserve">La </w:t>
      </w:r>
      <w:r>
        <w:fldChar w:fldCharType="begin">
          <w:ffData>
            <w:name w:val="Testo1"/>
            <w:enabled/>
            <w:calcOnExit w:val="0"/>
            <w:textInput/>
          </w:ffData>
        </w:fldChar>
      </w:r>
      <w:r>
        <w:rPr>
          <w:sz w:val="25"/>
          <w:szCs w:val="25"/>
          <w:rFonts w:cs="Arial" w:ascii="Arial" w:hAnsi="Arial"/>
        </w:rPr>
        <w:instrText> FORMTEXT </w:instrText>
      </w:r>
      <w:r>
        <w:rPr>
          <w:sz w:val="25"/>
          <w:szCs w:val="25"/>
          <w:rFonts w:cs="Arial" w:ascii="Arial" w:hAnsi="Arial"/>
        </w:rPr>
        <w:fldChar w:fldCharType="separate"/>
      </w:r>
      <w:bookmarkStart w:id="0" w:name="Testo1"/>
      <w:r>
        <w:rPr>
          <w:rFonts w:cs="Arial" w:ascii="Arial" w:hAnsi="Arial"/>
          <w:color w:val="000000"/>
          <w:sz w:val="25"/>
          <w:szCs w:val="25"/>
        </w:rPr>
        <w:t>     </w:t>
      </w:r>
      <w:r>
        <w:rPr>
          <w:rFonts w:cs="Arial" w:ascii="Arial" w:hAnsi="Arial"/>
          <w:color w:val="000000"/>
          <w:sz w:val="25"/>
          <w:szCs w:val="25"/>
        </w:rPr>
      </w:r>
      <w:r>
        <w:rPr>
          <w:sz w:val="25"/>
          <w:szCs w:val="25"/>
          <w:rFonts w:cs="Arial" w:ascii="Arial" w:hAnsi="Arial"/>
        </w:rPr>
        <w:fldChar w:fldCharType="end"/>
      </w:r>
      <w:bookmarkEnd w:id="0"/>
      <w:r>
        <w:rPr>
          <w:rFonts w:cs="Arial" w:ascii="Arial" w:hAnsi="Arial"/>
          <w:color w:val="000000"/>
          <w:sz w:val="25"/>
          <w:szCs w:val="25"/>
        </w:rPr>
        <w:t xml:space="preserve"> (impresa), con sede legale in </w:t>
      </w:r>
      <w:r>
        <w:fldChar w:fldCharType="begin">
          <w:ffData>
            <w:name w:val="Testo11"/>
            <w:enabled/>
            <w:calcOnExit w:val="0"/>
            <w:textInput/>
          </w:ffData>
        </w:fldChar>
      </w:r>
      <w:r>
        <w:rPr>
          <w:sz w:val="25"/>
          <w:szCs w:val="25"/>
          <w:rFonts w:cs="Arial" w:ascii="Arial" w:hAnsi="Arial"/>
        </w:rPr>
        <w:instrText> FORMTEXT </w:instrText>
      </w:r>
      <w:r>
        <w:rPr>
          <w:sz w:val="25"/>
          <w:szCs w:val="25"/>
          <w:rFonts w:cs="Arial" w:ascii="Arial" w:hAnsi="Arial"/>
        </w:rPr>
        <w:fldChar w:fldCharType="separate"/>
      </w:r>
      <w:bookmarkStart w:id="1" w:name="Testo11"/>
      <w:r>
        <w:rPr>
          <w:rFonts w:cs="Arial" w:ascii="Arial" w:hAnsi="Arial"/>
          <w:color w:val="000000"/>
          <w:sz w:val="25"/>
          <w:szCs w:val="25"/>
        </w:rPr>
        <w:t>     </w:t>
      </w:r>
      <w:r>
        <w:rPr>
          <w:rFonts w:cs="Arial" w:ascii="Arial" w:hAnsi="Arial"/>
          <w:color w:val="000000"/>
          <w:sz w:val="25"/>
          <w:szCs w:val="25"/>
        </w:rPr>
      </w:r>
      <w:r>
        <w:rPr>
          <w:sz w:val="25"/>
          <w:szCs w:val="25"/>
          <w:rFonts w:cs="Arial" w:ascii="Arial" w:hAnsi="Arial"/>
        </w:rPr>
        <w:fldChar w:fldCharType="end"/>
      </w:r>
      <w:bookmarkEnd w:id="1"/>
      <w:r>
        <w:rPr>
          <w:rFonts w:cs="Arial" w:ascii="Arial" w:hAnsi="Arial"/>
          <w:color w:val="000000"/>
          <w:sz w:val="25"/>
          <w:szCs w:val="25"/>
        </w:rPr>
        <w:t xml:space="preserve">, C.F. </w:t>
      </w:r>
      <w:r>
        <w:fldChar w:fldCharType="begin">
          <w:ffData>
            <w:name w:val="Testo12"/>
            <w:enabled/>
            <w:calcOnExit w:val="0"/>
            <w:textInput/>
          </w:ffData>
        </w:fldChar>
      </w:r>
      <w:r>
        <w:rPr>
          <w:sz w:val="25"/>
          <w:szCs w:val="25"/>
          <w:rFonts w:cs="Arial" w:ascii="Arial" w:hAnsi="Arial"/>
        </w:rPr>
        <w:instrText> FORMTEXT </w:instrText>
      </w:r>
      <w:r>
        <w:rPr>
          <w:sz w:val="25"/>
          <w:szCs w:val="25"/>
          <w:rFonts w:cs="Arial" w:ascii="Arial" w:hAnsi="Arial"/>
        </w:rPr>
        <w:fldChar w:fldCharType="separate"/>
      </w:r>
      <w:bookmarkStart w:id="2" w:name="Testo12"/>
      <w:r>
        <w:rPr>
          <w:rFonts w:cs="Arial" w:ascii="Arial" w:hAnsi="Arial"/>
          <w:color w:val="000000"/>
          <w:sz w:val="25"/>
          <w:szCs w:val="25"/>
        </w:rPr>
        <w:t>     </w:t>
      </w:r>
      <w:r>
        <w:rPr>
          <w:rFonts w:cs="Arial" w:ascii="Arial" w:hAnsi="Arial"/>
          <w:color w:val="000000"/>
          <w:sz w:val="25"/>
          <w:szCs w:val="25"/>
        </w:rPr>
      </w:r>
      <w:r>
        <w:rPr>
          <w:sz w:val="25"/>
          <w:szCs w:val="25"/>
          <w:rFonts w:cs="Arial" w:ascii="Arial" w:hAnsi="Arial"/>
        </w:rPr>
        <w:fldChar w:fldCharType="end"/>
      </w:r>
      <w:bookmarkEnd w:id="2"/>
      <w:r>
        <w:rPr>
          <w:rFonts w:cs="Arial" w:ascii="Arial" w:hAnsi="Arial"/>
          <w:color w:val="000000"/>
          <w:sz w:val="25"/>
          <w:szCs w:val="25"/>
        </w:rPr>
        <w:t xml:space="preserve"> e P.IVA </w:t>
      </w:r>
      <w:r>
        <w:fldChar w:fldCharType="begin">
          <w:ffData>
            <w:name w:val="Testo13"/>
            <w:enabled/>
            <w:calcOnExit w:val="0"/>
            <w:textInput/>
          </w:ffData>
        </w:fldChar>
      </w:r>
      <w:r>
        <w:rPr>
          <w:sz w:val="25"/>
          <w:szCs w:val="25"/>
          <w:rFonts w:cs="Arial" w:ascii="Arial" w:hAnsi="Arial"/>
        </w:rPr>
        <w:instrText> FORMTEXT </w:instrText>
      </w:r>
      <w:r>
        <w:rPr>
          <w:sz w:val="25"/>
          <w:szCs w:val="25"/>
          <w:rFonts w:cs="Arial" w:ascii="Arial" w:hAnsi="Arial"/>
        </w:rPr>
        <w:fldChar w:fldCharType="separate"/>
      </w:r>
      <w:bookmarkStart w:id="3" w:name="Testo13"/>
      <w:r>
        <w:rPr>
          <w:rFonts w:cs="Arial" w:ascii="Arial" w:hAnsi="Arial"/>
          <w:color w:val="000000"/>
          <w:sz w:val="25"/>
          <w:szCs w:val="25"/>
        </w:rPr>
        <w:t>     </w:t>
      </w:r>
      <w:r>
        <w:rPr>
          <w:rFonts w:cs="Arial" w:ascii="Arial" w:hAnsi="Arial"/>
          <w:color w:val="000000"/>
          <w:sz w:val="25"/>
          <w:szCs w:val="25"/>
        </w:rPr>
      </w:r>
      <w:r>
        <w:rPr>
          <w:sz w:val="25"/>
          <w:szCs w:val="25"/>
          <w:rFonts w:cs="Arial" w:ascii="Arial" w:hAnsi="Arial"/>
        </w:rPr>
        <w:fldChar w:fldCharType="end"/>
      </w:r>
      <w:bookmarkEnd w:id="3"/>
      <w:r>
        <w:rPr>
          <w:rFonts w:cs="Arial" w:ascii="Arial" w:hAnsi="Arial"/>
          <w:color w:val="000000"/>
          <w:sz w:val="25"/>
          <w:szCs w:val="25"/>
        </w:rPr>
        <w:t xml:space="preserve">, in persona di </w:t>
      </w:r>
      <w:r>
        <w:fldChar w:fldCharType="begin">
          <w:ffData>
            <w:name w:val="Testo14"/>
            <w:enabled/>
            <w:calcOnExit w:val="0"/>
            <w:textInput/>
          </w:ffData>
        </w:fldChar>
      </w:r>
      <w:r>
        <w:rPr>
          <w:sz w:val="25"/>
          <w:szCs w:val="25"/>
          <w:rFonts w:cs="Arial" w:ascii="Arial" w:hAnsi="Arial"/>
        </w:rPr>
        <w:instrText> FORMTEXT </w:instrText>
      </w:r>
      <w:r>
        <w:rPr>
          <w:sz w:val="25"/>
          <w:szCs w:val="25"/>
          <w:rFonts w:cs="Arial" w:ascii="Arial" w:hAnsi="Arial"/>
        </w:rPr>
        <w:fldChar w:fldCharType="separate"/>
      </w:r>
      <w:bookmarkStart w:id="4" w:name="Testo14"/>
      <w:r>
        <w:rPr>
          <w:rFonts w:cs="Arial" w:ascii="Arial" w:hAnsi="Arial"/>
          <w:color w:val="000000"/>
          <w:sz w:val="25"/>
          <w:szCs w:val="25"/>
        </w:rPr>
        <w:t>     </w:t>
      </w:r>
      <w:r>
        <w:rPr>
          <w:rFonts w:cs="Arial" w:ascii="Arial" w:hAnsi="Arial"/>
          <w:color w:val="000000"/>
          <w:sz w:val="25"/>
          <w:szCs w:val="25"/>
        </w:rPr>
      </w:r>
      <w:r>
        <w:rPr>
          <w:sz w:val="25"/>
          <w:szCs w:val="25"/>
          <w:rFonts w:cs="Arial" w:ascii="Arial" w:hAnsi="Arial"/>
        </w:rPr>
        <w:fldChar w:fldCharType="end"/>
      </w:r>
      <w:bookmarkEnd w:id="4"/>
      <w:r>
        <w:rPr>
          <w:rFonts w:cs="Arial" w:ascii="Arial" w:hAnsi="Arial"/>
          <w:color w:val="000000"/>
          <w:sz w:val="25"/>
          <w:szCs w:val="25"/>
        </w:rPr>
        <w:t xml:space="preserve"> nella sua qualità di </w:t>
      </w:r>
      <w:r>
        <w:fldChar w:fldCharType="begin">
          <w:ffData>
            <w:name w:val="Testo15"/>
            <w:enabled/>
            <w:calcOnExit w:val="0"/>
            <w:textInput/>
          </w:ffData>
        </w:fldChar>
      </w:r>
      <w:r>
        <w:rPr>
          <w:sz w:val="25"/>
          <w:szCs w:val="25"/>
          <w:rFonts w:cs="Arial" w:ascii="Arial" w:hAnsi="Arial"/>
        </w:rPr>
        <w:instrText> FORMTEXT </w:instrText>
      </w:r>
      <w:r>
        <w:rPr>
          <w:sz w:val="25"/>
          <w:szCs w:val="25"/>
          <w:rFonts w:cs="Arial" w:ascii="Arial" w:hAnsi="Arial"/>
        </w:rPr>
        <w:fldChar w:fldCharType="separate"/>
      </w:r>
      <w:bookmarkStart w:id="5" w:name="Testo15"/>
      <w:r>
        <w:rPr>
          <w:rFonts w:cs="Arial" w:ascii="Arial" w:hAnsi="Arial"/>
          <w:color w:val="000000"/>
          <w:sz w:val="25"/>
          <w:szCs w:val="25"/>
        </w:rPr>
        <w:t>     </w:t>
      </w:r>
      <w:r>
        <w:rPr>
          <w:rFonts w:cs="Arial" w:ascii="Arial" w:hAnsi="Arial"/>
          <w:color w:val="000000"/>
          <w:sz w:val="25"/>
          <w:szCs w:val="25"/>
        </w:rPr>
      </w:r>
      <w:r>
        <w:rPr>
          <w:sz w:val="25"/>
          <w:szCs w:val="25"/>
          <w:rFonts w:cs="Arial" w:ascii="Arial" w:hAnsi="Arial"/>
        </w:rPr>
        <w:fldChar w:fldCharType="end"/>
      </w:r>
      <w:bookmarkEnd w:id="5"/>
      <w:r>
        <w:rPr>
          <w:rFonts w:cs="Arial" w:ascii="Arial" w:hAnsi="Arial"/>
          <w:color w:val="000000"/>
          <w:sz w:val="25"/>
          <w:szCs w:val="25"/>
        </w:rPr>
        <w:t xml:space="preserve"> (indicare la carica ricoperta</w:t>
      </w:r>
      <w:r>
        <w:rPr>
          <w:rStyle w:val="Richiamoallanotaapidipagina"/>
          <w:rFonts w:cs="Arial" w:ascii="Arial" w:hAnsi="Arial"/>
          <w:color w:val="000000"/>
          <w:sz w:val="25"/>
          <w:szCs w:val="25"/>
        </w:rPr>
        <w:footnoteReference w:id="2"/>
      </w:r>
      <w:r>
        <w:rPr>
          <w:rFonts w:cs="Arial" w:ascii="Arial" w:hAnsi="Arial"/>
          <w:color w:val="000000"/>
          <w:sz w:val="25"/>
          <w:szCs w:val="25"/>
        </w:rPr>
        <w:t>),</w:t>
      </w:r>
    </w:p>
    <w:p>
      <w:pPr>
        <w:pStyle w:val="Normal"/>
        <w:jc w:val="both"/>
        <w:rPr>
          <w:rFonts w:ascii="Arial" w:hAnsi="Arial" w:cs="Arial"/>
          <w:color w:val="000000"/>
          <w:sz w:val="25"/>
          <w:szCs w:val="25"/>
        </w:rPr>
      </w:pPr>
      <w:r>
        <w:rPr>
          <w:rFonts w:cs="Arial" w:ascii="Arial" w:hAnsi="Arial"/>
          <w:color w:val="000000"/>
          <w:sz w:val="25"/>
          <w:szCs w:val="25"/>
        </w:rPr>
      </w:r>
    </w:p>
    <w:p>
      <w:pPr>
        <w:pStyle w:val="Normal"/>
        <w:spacing w:lineRule="auto" w:line="360"/>
        <w:jc w:val="center"/>
        <w:rPr>
          <w:rFonts w:ascii="Arial" w:hAnsi="Arial" w:cs="Arial"/>
          <w:b/>
          <w:b/>
          <w:color w:val="000000"/>
          <w:sz w:val="25"/>
          <w:szCs w:val="25"/>
        </w:rPr>
      </w:pPr>
      <w:r>
        <w:rPr>
          <w:rFonts w:cs="Arial" w:ascii="Arial" w:hAnsi="Arial"/>
          <w:b/>
          <w:color w:val="000000"/>
          <w:sz w:val="25"/>
          <w:szCs w:val="25"/>
          <w:u w:val="single"/>
        </w:rPr>
        <w:t>DICHIARA</w:t>
      </w:r>
      <w:r>
        <w:rPr>
          <w:rFonts w:cs="Arial" w:ascii="Arial" w:hAnsi="Arial"/>
          <w:b/>
          <w:color w:val="000000"/>
          <w:sz w:val="25"/>
          <w:szCs w:val="25"/>
        </w:rPr>
        <w:t xml:space="preserve">, </w:t>
      </w:r>
    </w:p>
    <w:p>
      <w:pPr>
        <w:pStyle w:val="Normal"/>
        <w:spacing w:lineRule="auto" w:line="360"/>
        <w:jc w:val="center"/>
        <w:rPr>
          <w:rFonts w:ascii="Arial" w:hAnsi="Arial" w:cs="Arial"/>
          <w:b/>
          <w:b/>
          <w:color w:val="000000"/>
          <w:sz w:val="25"/>
          <w:szCs w:val="25"/>
        </w:rPr>
      </w:pPr>
      <w:r>
        <w:rPr>
          <w:rFonts w:cs="Arial" w:ascii="Arial" w:hAnsi="Arial"/>
          <w:b/>
          <w:color w:val="000000"/>
          <w:sz w:val="25"/>
          <w:szCs w:val="25"/>
        </w:rPr>
        <w:t>ai sensi degli articoli 46 e 47 del d.P.R. 28 dicembre 2000, n. 445 e ss.mm.ii:</w:t>
      </w:r>
    </w:p>
    <w:p>
      <w:pPr>
        <w:pStyle w:val="Normal"/>
        <w:numPr>
          <w:ilvl w:val="0"/>
          <w:numId w:val="1"/>
        </w:numPr>
        <w:tabs>
          <w:tab w:val="clear" w:pos="720"/>
          <w:tab w:val="left" w:pos="426" w:leader="none"/>
          <w:tab w:val="left" w:pos="851" w:leader="none"/>
        </w:tabs>
        <w:spacing w:before="0" w:after="140"/>
        <w:ind w:left="426" w:right="-1" w:hanging="426"/>
        <w:jc w:val="both"/>
        <w:rPr>
          <w:rFonts w:ascii="Arial" w:hAnsi="Arial" w:cs="Arial"/>
          <w:color w:val="000000"/>
          <w:sz w:val="25"/>
          <w:szCs w:val="25"/>
        </w:rPr>
      </w:pPr>
      <w:r>
        <w:rPr>
          <w:rFonts w:cs="Arial" w:ascii="Arial" w:hAnsi="Arial"/>
          <w:color w:val="000000"/>
          <w:sz w:val="25"/>
          <w:szCs w:val="25"/>
        </w:rPr>
        <w:t>che i soggetti di cui all’art. 80, co. 3, del Codice (in carica e cessati) sono:</w:t>
      </w:r>
    </w:p>
    <w:tbl>
      <w:tblPr>
        <w:tblStyle w:val="TableGrid"/>
        <w:tblW w:w="8590" w:type="dxa"/>
        <w:jc w:val="left"/>
        <w:tblInd w:w="426" w:type="dxa"/>
        <w:tblCellMar>
          <w:top w:w="0" w:type="dxa"/>
          <w:left w:w="108" w:type="dxa"/>
          <w:bottom w:w="0" w:type="dxa"/>
          <w:right w:w="108" w:type="dxa"/>
        </w:tblCellMar>
        <w:tblLook w:firstRow="1" w:noVBand="1" w:lastRow="0" w:firstColumn="1" w:lastColumn="0" w:noHBand="0" w:val="04a0"/>
      </w:tblPr>
      <w:tblGrid>
        <w:gridCol w:w="4313"/>
        <w:gridCol w:w="4276"/>
      </w:tblGrid>
      <w:tr>
        <w:trPr/>
        <w:tc>
          <w:tcPr>
            <w:tcW w:w="4313" w:type="dxa"/>
            <w:tcBorders/>
            <w:shd w:fill="auto" w:val="clear"/>
          </w:tcPr>
          <w:p>
            <w:pPr>
              <w:pStyle w:val="Normal"/>
              <w:tabs>
                <w:tab w:val="clear" w:pos="720"/>
                <w:tab w:val="left" w:pos="426" w:leader="none"/>
                <w:tab w:val="left" w:pos="851" w:leader="none"/>
              </w:tabs>
              <w:spacing w:lineRule="auto" w:line="240" w:before="0" w:after="140"/>
              <w:ind w:right="-1" w:hanging="0"/>
              <w:jc w:val="both"/>
              <w:rPr>
                <w:rFonts w:ascii="Arial" w:hAnsi="Arial" w:cs="Arial"/>
                <w:i/>
                <w:i/>
                <w:color w:val="000000"/>
                <w:sz w:val="25"/>
                <w:szCs w:val="25"/>
              </w:rPr>
            </w:pPr>
            <w:r>
              <w:rPr>
                <w:rFonts w:cs="Arial" w:ascii="Arial" w:hAnsi="Arial"/>
                <w:i/>
                <w:color w:val="000000"/>
                <w:sz w:val="25"/>
                <w:szCs w:val="25"/>
              </w:rPr>
              <w:t>(dati identificativi: nome, cognome, data e luogo di nascita, codice fiscale, comune di residenza, etc.)</w:t>
            </w:r>
          </w:p>
        </w:tc>
        <w:tc>
          <w:tcPr>
            <w:tcW w:w="4276" w:type="dxa"/>
            <w:tcBorders/>
            <w:shd w:fill="auto" w:val="clear"/>
          </w:tcPr>
          <w:p>
            <w:pPr>
              <w:pStyle w:val="Normal"/>
              <w:tabs>
                <w:tab w:val="clear" w:pos="720"/>
                <w:tab w:val="left" w:pos="426" w:leader="none"/>
                <w:tab w:val="left" w:pos="851" w:leader="none"/>
              </w:tabs>
              <w:spacing w:lineRule="auto" w:line="240" w:before="0" w:after="140"/>
              <w:ind w:right="-1" w:hanging="0"/>
              <w:jc w:val="center"/>
              <w:rPr>
                <w:rFonts w:ascii="Arial" w:hAnsi="Arial" w:cs="Arial"/>
                <w:i/>
                <w:i/>
                <w:color w:val="000000"/>
                <w:sz w:val="25"/>
                <w:szCs w:val="25"/>
              </w:rPr>
            </w:pPr>
            <w:r>
              <w:rPr>
                <w:rFonts w:cs="Arial" w:ascii="Arial" w:hAnsi="Arial"/>
                <w:i/>
                <w:color w:val="000000"/>
                <w:sz w:val="25"/>
                <w:szCs w:val="25"/>
              </w:rPr>
              <w:t>(carica)</w:t>
            </w:r>
          </w:p>
        </w:tc>
      </w:tr>
      <w:tr>
        <w:trPr/>
        <w:tc>
          <w:tcPr>
            <w:tcW w:w="4313" w:type="dxa"/>
            <w:tcBorders/>
            <w:shd w:fill="auto" w:val="clear"/>
          </w:tcPr>
          <w:p>
            <w:pPr>
              <w:pStyle w:val="Normal"/>
              <w:tabs>
                <w:tab w:val="clear" w:pos="720"/>
                <w:tab w:val="left" w:pos="426" w:leader="none"/>
                <w:tab w:val="left" w:pos="851" w:leader="none"/>
              </w:tabs>
              <w:spacing w:lineRule="auto" w:line="240" w:before="0" w:after="140"/>
              <w:ind w:right="-1" w:hanging="0"/>
              <w:jc w:val="both"/>
              <w:rPr>
                <w:rFonts w:ascii="Arial" w:hAnsi="Arial" w:cs="Arial"/>
                <w:color w:val="000000"/>
                <w:sz w:val="25"/>
                <w:szCs w:val="25"/>
              </w:rPr>
            </w:pPr>
            <w:r>
              <w:rPr>
                <w:rFonts w:cs="Arial" w:ascii="Arial" w:hAnsi="Arial"/>
                <w:color w:val="000000"/>
                <w:sz w:val="25"/>
                <w:szCs w:val="25"/>
              </w:rPr>
            </w:r>
          </w:p>
        </w:tc>
        <w:tc>
          <w:tcPr>
            <w:tcW w:w="4276" w:type="dxa"/>
            <w:tcBorders/>
            <w:shd w:fill="auto" w:val="clear"/>
          </w:tcPr>
          <w:p>
            <w:pPr>
              <w:pStyle w:val="Normal"/>
              <w:tabs>
                <w:tab w:val="clear" w:pos="720"/>
                <w:tab w:val="left" w:pos="426" w:leader="none"/>
                <w:tab w:val="left" w:pos="851" w:leader="none"/>
              </w:tabs>
              <w:spacing w:lineRule="auto" w:line="240" w:before="0" w:after="140"/>
              <w:ind w:right="-1" w:hanging="0"/>
              <w:jc w:val="both"/>
              <w:rPr>
                <w:rFonts w:ascii="Arial" w:hAnsi="Arial" w:cs="Arial"/>
                <w:color w:val="000000"/>
                <w:sz w:val="25"/>
                <w:szCs w:val="25"/>
              </w:rPr>
            </w:pPr>
            <w:r>
              <w:rPr>
                <w:rFonts w:cs="Arial" w:ascii="Arial" w:hAnsi="Arial"/>
                <w:color w:val="000000"/>
                <w:sz w:val="25"/>
                <w:szCs w:val="25"/>
              </w:rPr>
            </w:r>
          </w:p>
        </w:tc>
      </w:tr>
      <w:tr>
        <w:trPr/>
        <w:tc>
          <w:tcPr>
            <w:tcW w:w="4313" w:type="dxa"/>
            <w:tcBorders/>
            <w:shd w:fill="auto" w:val="clear"/>
          </w:tcPr>
          <w:p>
            <w:pPr>
              <w:pStyle w:val="Normal"/>
              <w:tabs>
                <w:tab w:val="clear" w:pos="720"/>
                <w:tab w:val="left" w:pos="426" w:leader="none"/>
                <w:tab w:val="left" w:pos="851" w:leader="none"/>
              </w:tabs>
              <w:spacing w:lineRule="auto" w:line="240" w:before="0" w:after="140"/>
              <w:ind w:right="-1" w:hanging="0"/>
              <w:jc w:val="both"/>
              <w:rPr>
                <w:rFonts w:ascii="Arial" w:hAnsi="Arial" w:cs="Arial"/>
                <w:color w:val="000000"/>
                <w:sz w:val="25"/>
                <w:szCs w:val="25"/>
              </w:rPr>
            </w:pPr>
            <w:r>
              <w:rPr>
                <w:rFonts w:cs="Arial" w:ascii="Arial" w:hAnsi="Arial"/>
                <w:color w:val="000000"/>
                <w:sz w:val="25"/>
                <w:szCs w:val="25"/>
              </w:rPr>
            </w:r>
          </w:p>
        </w:tc>
        <w:tc>
          <w:tcPr>
            <w:tcW w:w="4276" w:type="dxa"/>
            <w:tcBorders/>
            <w:shd w:fill="auto" w:val="clear"/>
          </w:tcPr>
          <w:p>
            <w:pPr>
              <w:pStyle w:val="Normal"/>
              <w:tabs>
                <w:tab w:val="clear" w:pos="720"/>
                <w:tab w:val="left" w:pos="426" w:leader="none"/>
                <w:tab w:val="left" w:pos="851" w:leader="none"/>
              </w:tabs>
              <w:spacing w:lineRule="auto" w:line="240" w:before="0" w:after="140"/>
              <w:ind w:right="-1" w:hanging="0"/>
              <w:jc w:val="both"/>
              <w:rPr>
                <w:rFonts w:ascii="Arial" w:hAnsi="Arial" w:cs="Arial"/>
                <w:color w:val="000000"/>
                <w:sz w:val="25"/>
                <w:szCs w:val="25"/>
              </w:rPr>
            </w:pPr>
            <w:r>
              <w:rPr>
                <w:rFonts w:cs="Arial" w:ascii="Arial" w:hAnsi="Arial"/>
                <w:color w:val="000000"/>
                <w:sz w:val="25"/>
                <w:szCs w:val="25"/>
              </w:rPr>
            </w:r>
          </w:p>
        </w:tc>
      </w:tr>
      <w:tr>
        <w:trPr/>
        <w:tc>
          <w:tcPr>
            <w:tcW w:w="4313" w:type="dxa"/>
            <w:tcBorders/>
            <w:shd w:fill="auto" w:val="clear"/>
          </w:tcPr>
          <w:p>
            <w:pPr>
              <w:pStyle w:val="Normal"/>
              <w:tabs>
                <w:tab w:val="clear" w:pos="720"/>
                <w:tab w:val="left" w:pos="426" w:leader="none"/>
                <w:tab w:val="left" w:pos="851" w:leader="none"/>
              </w:tabs>
              <w:spacing w:lineRule="auto" w:line="240" w:before="0" w:after="140"/>
              <w:ind w:right="-1" w:hanging="0"/>
              <w:jc w:val="both"/>
              <w:rPr>
                <w:rFonts w:ascii="Arial" w:hAnsi="Arial" w:cs="Arial"/>
                <w:color w:val="000000"/>
                <w:sz w:val="25"/>
                <w:szCs w:val="25"/>
              </w:rPr>
            </w:pPr>
            <w:r>
              <w:rPr>
                <w:rFonts w:cs="Arial" w:ascii="Arial" w:hAnsi="Arial"/>
                <w:color w:val="000000"/>
                <w:sz w:val="25"/>
                <w:szCs w:val="25"/>
              </w:rPr>
            </w:r>
          </w:p>
        </w:tc>
        <w:tc>
          <w:tcPr>
            <w:tcW w:w="4276" w:type="dxa"/>
            <w:tcBorders/>
            <w:shd w:fill="auto" w:val="clear"/>
          </w:tcPr>
          <w:p>
            <w:pPr>
              <w:pStyle w:val="Normal"/>
              <w:tabs>
                <w:tab w:val="clear" w:pos="720"/>
                <w:tab w:val="left" w:pos="426" w:leader="none"/>
                <w:tab w:val="left" w:pos="851" w:leader="none"/>
              </w:tabs>
              <w:spacing w:lineRule="auto" w:line="240" w:before="0" w:after="140"/>
              <w:ind w:right="-1" w:hanging="0"/>
              <w:jc w:val="both"/>
              <w:rPr>
                <w:rFonts w:ascii="Arial" w:hAnsi="Arial" w:cs="Arial"/>
                <w:color w:val="000000"/>
                <w:sz w:val="25"/>
                <w:szCs w:val="25"/>
              </w:rPr>
            </w:pPr>
            <w:r>
              <w:rPr>
                <w:rFonts w:cs="Arial" w:ascii="Arial" w:hAnsi="Arial"/>
                <w:color w:val="000000"/>
                <w:sz w:val="25"/>
                <w:szCs w:val="25"/>
              </w:rPr>
            </w:r>
          </w:p>
        </w:tc>
      </w:tr>
    </w:tbl>
    <w:p>
      <w:pPr>
        <w:pStyle w:val="Normal"/>
        <w:tabs>
          <w:tab w:val="clear" w:pos="720"/>
          <w:tab w:val="left" w:pos="426" w:leader="none"/>
          <w:tab w:val="left" w:pos="851" w:leader="none"/>
        </w:tabs>
        <w:spacing w:before="0" w:after="140"/>
        <w:ind w:left="426" w:right="-1" w:hanging="0"/>
        <w:jc w:val="both"/>
        <w:rPr>
          <w:rFonts w:ascii="Arial" w:hAnsi="Arial" w:cs="Arial"/>
          <w:color w:val="000000"/>
          <w:sz w:val="25"/>
          <w:szCs w:val="25"/>
        </w:rPr>
      </w:pPr>
      <w:r>
        <w:rPr>
          <w:rFonts w:cs="Arial" w:ascii="Arial" w:hAnsi="Arial"/>
          <w:color w:val="000000"/>
          <w:sz w:val="25"/>
          <w:szCs w:val="25"/>
        </w:rPr>
      </w:r>
    </w:p>
    <w:p>
      <w:pPr>
        <w:pStyle w:val="Normal"/>
        <w:numPr>
          <w:ilvl w:val="0"/>
          <w:numId w:val="1"/>
        </w:numPr>
        <w:spacing w:before="0" w:after="140"/>
        <w:jc w:val="both"/>
        <w:rPr>
          <w:rFonts w:ascii="Arial" w:hAnsi="Arial" w:cs="Arial"/>
          <w:color w:val="000000"/>
          <w:sz w:val="25"/>
          <w:szCs w:val="25"/>
        </w:rPr>
      </w:pPr>
      <w:r>
        <w:rPr>
          <w:rFonts w:cs="Arial" w:ascii="Arial" w:hAnsi="Arial"/>
          <w:color w:val="000000"/>
          <w:sz w:val="25"/>
          <w:szCs w:val="25"/>
        </w:rPr>
        <w:t>di essere a perfetta conoscenza, di accettare e di impegnarsi a rispettare, senza condizione o riserva alcuna, le norme e le condizioni che regolano la procedura di gara e, quindi di aggiudicazione e di esecuzione del relativo contratto, nonché di obbligarsi, in caso di aggiudicazione, a osservarle in ogni loro parte;</w:t>
      </w:r>
    </w:p>
    <w:p>
      <w:pPr>
        <w:pStyle w:val="Normal"/>
        <w:numPr>
          <w:ilvl w:val="0"/>
          <w:numId w:val="1"/>
        </w:numPr>
        <w:tabs>
          <w:tab w:val="clear" w:pos="720"/>
          <w:tab w:val="left" w:pos="426" w:leader="none"/>
          <w:tab w:val="left" w:pos="851" w:leader="none"/>
        </w:tabs>
        <w:spacing w:before="120" w:after="140"/>
        <w:ind w:left="426" w:right="-1" w:hanging="426"/>
        <w:jc w:val="both"/>
        <w:rPr>
          <w:rFonts w:ascii="Arial" w:hAnsi="Arial" w:cs="Arial"/>
          <w:color w:val="000000"/>
          <w:sz w:val="25"/>
          <w:szCs w:val="25"/>
        </w:rPr>
      </w:pPr>
      <w:r>
        <w:rPr>
          <w:rFonts w:cs="Arial" w:ascii="Arial" w:hAnsi="Arial"/>
          <w:color w:val="000000"/>
          <w:sz w:val="25"/>
          <w:szCs w:val="25"/>
        </w:rPr>
        <w:t>di accettare, ai sensi dell’art. 100, co. 2, del Codice, i requisiti particolari per l’esecuzione del contratto, di cui all’art. 2</w:t>
      </w:r>
      <w:ins w:id="0" w:author="Angelo Maria Quintieri" w:date="2020-12-29T10:15:00Z">
        <w:r>
          <w:rPr>
            <w:rFonts w:cs="Arial" w:ascii="Arial" w:hAnsi="Arial"/>
            <w:color w:val="000000"/>
            <w:sz w:val="25"/>
            <w:szCs w:val="25"/>
          </w:rPr>
          <w:t>2</w:t>
        </w:r>
      </w:ins>
      <w:del w:id="1" w:author="Angelo Maria Quintieri" w:date="2020-12-29T10:15:00Z">
        <w:r>
          <w:rPr>
            <w:rFonts w:cs="Arial" w:ascii="Arial" w:hAnsi="Arial"/>
            <w:color w:val="000000"/>
            <w:sz w:val="25"/>
            <w:szCs w:val="25"/>
          </w:rPr>
          <w:delText>1</w:delText>
        </w:r>
      </w:del>
      <w:r>
        <w:rPr>
          <w:rFonts w:cs="Arial" w:ascii="Arial" w:hAnsi="Arial"/>
          <w:color w:val="000000"/>
          <w:sz w:val="25"/>
          <w:szCs w:val="25"/>
        </w:rPr>
        <w:t xml:space="preserve"> del Disciplinare di gara, nell’ipotesi in cui risulti aggiudicatario;</w:t>
      </w:r>
    </w:p>
    <w:p>
      <w:pPr>
        <w:pStyle w:val="Normal"/>
        <w:numPr>
          <w:ilvl w:val="0"/>
          <w:numId w:val="1"/>
        </w:numPr>
        <w:tabs>
          <w:tab w:val="clear" w:pos="720"/>
          <w:tab w:val="left" w:pos="426" w:leader="none"/>
          <w:tab w:val="left" w:pos="851" w:leader="none"/>
        </w:tabs>
        <w:spacing w:before="120" w:after="140"/>
        <w:ind w:left="426" w:right="-1" w:hanging="426"/>
        <w:jc w:val="both"/>
        <w:rPr>
          <w:rFonts w:ascii="Arial" w:hAnsi="Arial" w:cs="Arial"/>
          <w:color w:val="000000"/>
          <w:sz w:val="25"/>
          <w:szCs w:val="25"/>
        </w:rPr>
      </w:pPr>
      <w:r>
        <w:rPr>
          <w:rFonts w:cs="Arial" w:ascii="Arial" w:hAnsi="Arial"/>
          <w:color w:val="000000"/>
          <w:sz w:val="25"/>
          <w:szCs w:val="25"/>
        </w:rPr>
        <w:t>di aver preso piena conoscenza di tutta la documentazione di gara, dei luoghi ove andranno eseguite le prestazioni e che i beni e servizi offerti devono rispettare tutti i requisiti minimi indicati;</w:t>
      </w:r>
    </w:p>
    <w:p>
      <w:pPr>
        <w:pStyle w:val="Normal"/>
        <w:numPr>
          <w:ilvl w:val="0"/>
          <w:numId w:val="1"/>
        </w:numPr>
        <w:spacing w:before="0" w:after="140"/>
        <w:jc w:val="both"/>
        <w:rPr>
          <w:rFonts w:ascii="Arial" w:hAnsi="Arial" w:cs="Arial"/>
          <w:color w:val="000000"/>
          <w:sz w:val="25"/>
          <w:szCs w:val="25"/>
        </w:rPr>
      </w:pPr>
      <w:r>
        <w:rPr>
          <w:rFonts w:cs="Arial" w:ascii="Arial" w:hAnsi="Arial"/>
          <w:color w:val="000000"/>
          <w:sz w:val="25"/>
          <w:szCs w:val="25"/>
        </w:rPr>
        <w:t xml:space="preserve">di aver considerato e valutato tutte le condizioni, incidenti sulle prestazioni oggetto della gara, che possono influire sulla determinazione dell’offerta, di aver considerato e valutato tutte le condizioni contrattuali e di aver preso conoscenza di tutte le circostanze, generali e specifiche, relative all’esecuzione dell’appalto e di averne tenuto conto nella formulazione dell’offerta; </w:t>
      </w:r>
    </w:p>
    <w:p>
      <w:pPr>
        <w:pStyle w:val="Normal"/>
        <w:numPr>
          <w:ilvl w:val="0"/>
          <w:numId w:val="1"/>
        </w:numPr>
        <w:jc w:val="both"/>
        <w:rPr>
          <w:rFonts w:ascii="Arial" w:hAnsi="Arial" w:cs="Arial"/>
          <w:color w:val="000000"/>
          <w:sz w:val="25"/>
          <w:szCs w:val="25"/>
        </w:rPr>
      </w:pPr>
      <w:r>
        <w:rPr>
          <w:rFonts w:cs="Arial" w:ascii="Arial" w:hAnsi="Arial"/>
          <w:color w:val="000000"/>
          <w:sz w:val="25"/>
          <w:szCs w:val="25"/>
        </w:rPr>
        <w:t>di aver adempiuto, all’interno della propria impresa, agli obblighi di sicurezza previsti dal d.lgs. n. 81 del 9 aprile 2008 e dalla normativa vigente e di aver tenuto conto, nel formulare l’offerta, degli oneri conseguenti alla loro applicazione; dichiara, altresì, di aver tenuto conto, nella preparazione della propria offerta, degli obblighi relativi alle disposizioni in materia di sicurezza, di condizioni di lavoro e di previdenza e di assistenza in vigore nel luogo dove devono essere eseguiti i servizi;</w:t>
      </w:r>
    </w:p>
    <w:p>
      <w:pPr>
        <w:pStyle w:val="Normal"/>
        <w:numPr>
          <w:ilvl w:val="0"/>
          <w:numId w:val="1"/>
        </w:numPr>
        <w:tabs>
          <w:tab w:val="clear" w:pos="720"/>
          <w:tab w:val="left" w:pos="426" w:leader="none"/>
          <w:tab w:val="left" w:pos="851" w:leader="none"/>
        </w:tabs>
        <w:spacing w:before="120" w:after="0"/>
        <w:ind w:left="426" w:right="-1" w:hanging="426"/>
        <w:jc w:val="both"/>
        <w:rPr>
          <w:rFonts w:ascii="Arial" w:hAnsi="Arial" w:cs="Arial"/>
          <w:color w:val="000000"/>
          <w:sz w:val="25"/>
          <w:szCs w:val="25"/>
        </w:rPr>
      </w:pPr>
      <w:r>
        <w:rPr>
          <w:rFonts w:cs="Arial" w:ascii="Arial" w:hAnsi="Arial"/>
          <w:color w:val="000000"/>
          <w:sz w:val="25"/>
          <w:szCs w:val="25"/>
        </w:rPr>
        <w:t>di aver tenuto conto, nel formulare la propria offerta, di eventuali maggiorazioni per lievitazione dei prezzi, che dovessero intervenire durante la durata dell’appalto, rinunciando fin d’ora a qualsiasi azione o eccezione in merito;</w:t>
      </w:r>
    </w:p>
    <w:p>
      <w:pPr>
        <w:pStyle w:val="Normal"/>
        <w:numPr>
          <w:ilvl w:val="0"/>
          <w:numId w:val="1"/>
        </w:numPr>
        <w:tabs>
          <w:tab w:val="clear" w:pos="720"/>
          <w:tab w:val="left" w:pos="426" w:leader="none"/>
          <w:tab w:val="left" w:pos="851" w:leader="none"/>
        </w:tabs>
        <w:spacing w:before="120" w:after="0"/>
        <w:ind w:left="426" w:right="-1" w:hanging="426"/>
        <w:jc w:val="both"/>
        <w:rPr>
          <w:rFonts w:ascii="Arial" w:hAnsi="Arial" w:cs="Arial"/>
          <w:color w:val="000000"/>
          <w:sz w:val="25"/>
          <w:szCs w:val="25"/>
        </w:rPr>
      </w:pPr>
      <w:r>
        <w:rPr>
          <w:rFonts w:cs="Arial" w:ascii="Arial" w:hAnsi="Arial"/>
          <w:color w:val="000000"/>
          <w:sz w:val="25"/>
          <w:szCs w:val="25"/>
        </w:rPr>
        <w:t>che, con riferimento alla presente gara, non ha in corso né ha praticato intese e/o pratiche restrittive della concorrenza e del mercato vietate ai sensi della normativa applicabile, ivi inclusi gli articoli 81 e ss. del Trattato CE e gli articoli 2 e ss. della Legge n. 287/1990, e che l’offerta è stata predisposta nel pieno rispetto di tale normativa;</w:t>
      </w:r>
    </w:p>
    <w:p>
      <w:pPr>
        <w:pStyle w:val="Normal"/>
        <w:numPr>
          <w:ilvl w:val="0"/>
          <w:numId w:val="1"/>
        </w:numPr>
        <w:tabs>
          <w:tab w:val="clear" w:pos="720"/>
          <w:tab w:val="left" w:pos="426" w:leader="none"/>
          <w:tab w:val="left" w:pos="851" w:leader="none"/>
        </w:tabs>
        <w:spacing w:before="120" w:after="0"/>
        <w:ind w:left="426" w:right="-1" w:hanging="426"/>
        <w:jc w:val="both"/>
        <w:rPr>
          <w:rFonts w:ascii="Arial" w:hAnsi="Arial" w:cs="Arial"/>
          <w:color w:val="000000"/>
          <w:sz w:val="25"/>
          <w:szCs w:val="25"/>
        </w:rPr>
      </w:pPr>
      <w:r>
        <w:rPr>
          <w:rFonts w:cs="Arial" w:ascii="Arial" w:hAnsi="Arial"/>
          <w:color w:val="000000"/>
          <w:sz w:val="25"/>
          <w:szCs w:val="25"/>
        </w:rPr>
        <w:t>di essere consapevole che l’eventuale realizzazione nella presente gara di pratiche e/o intese restrittive della concorrenza e del mercato vietate ai sensi della normativa applicabile, ivi inclusi gli articoli 81 e ss. del Trattato CE e gli articoli 2 e ss. della Legge n. 287/1990, sarà valutata dalla Stazione Appaltante, nell’ambito delle successive procedure di gara indette dalla medesima Stazione Appaltante, al fine della motivata esclusione dalla partecipazione nelle stesse procedure, ai sensi della normativa vigente;</w:t>
      </w:r>
    </w:p>
    <w:p>
      <w:pPr>
        <w:pStyle w:val="Normal"/>
        <w:numPr>
          <w:ilvl w:val="0"/>
          <w:numId w:val="1"/>
        </w:numPr>
        <w:tabs>
          <w:tab w:val="clear" w:pos="720"/>
          <w:tab w:val="left" w:pos="426" w:leader="none"/>
          <w:tab w:val="left" w:pos="851" w:leader="none"/>
        </w:tabs>
        <w:spacing w:before="120" w:after="0"/>
        <w:ind w:left="426" w:right="-1" w:hanging="426"/>
        <w:jc w:val="both"/>
        <w:rPr>
          <w:rFonts w:ascii="Arial" w:hAnsi="Arial" w:cs="Arial"/>
          <w:color w:val="000000"/>
          <w:sz w:val="25"/>
          <w:szCs w:val="25"/>
        </w:rPr>
      </w:pPr>
      <w:r>
        <w:rPr>
          <w:rFonts w:cs="Arial" w:ascii="Arial" w:hAnsi="Arial"/>
          <w:i/>
          <w:color w:val="000000"/>
          <w:sz w:val="25"/>
          <w:szCs w:val="25"/>
        </w:rPr>
        <w:t xml:space="preserve"> </w:t>
      </w:r>
      <w:r>
        <w:rPr>
          <w:rFonts w:cs="Arial" w:ascii="Arial" w:hAnsi="Arial"/>
          <w:i/>
          <w:color w:val="000000"/>
          <w:sz w:val="25"/>
          <w:szCs w:val="25"/>
        </w:rPr>
        <w:t>(eventuale, in caso di partecipazione di Cooperativa o di Consorzio tra Cooperative)</w:t>
      </w:r>
      <w:r>
        <w:rPr>
          <w:rFonts w:cs="Arial" w:ascii="Arial" w:hAnsi="Arial"/>
          <w:color w:val="000000"/>
          <w:sz w:val="25"/>
          <w:szCs w:val="25"/>
        </w:rPr>
        <w:t xml:space="preserve"> che la società in quanto costituente cooperativa, è iscritta nell’apposito Albo nazionale delle società cooperative istituito presso il Ministero dello Sviluppo Economico;</w:t>
      </w:r>
    </w:p>
    <w:p>
      <w:pPr>
        <w:pStyle w:val="Normal"/>
        <w:numPr>
          <w:ilvl w:val="0"/>
          <w:numId w:val="1"/>
        </w:numPr>
        <w:tabs>
          <w:tab w:val="clear" w:pos="720"/>
          <w:tab w:val="left" w:pos="426" w:leader="none"/>
          <w:tab w:val="left" w:pos="851" w:leader="none"/>
        </w:tabs>
        <w:spacing w:before="120" w:after="0"/>
        <w:ind w:left="426" w:right="-1" w:hanging="426"/>
        <w:jc w:val="both"/>
        <w:rPr>
          <w:rFonts w:ascii="Arial" w:hAnsi="Arial" w:cs="Arial"/>
          <w:color w:val="000000"/>
          <w:sz w:val="25"/>
          <w:szCs w:val="25"/>
        </w:rPr>
      </w:pPr>
      <w:r>
        <w:rPr>
          <w:rFonts w:cs="Arial" w:ascii="Arial" w:hAnsi="Arial"/>
          <w:bCs/>
          <w:color w:val="000000"/>
          <w:sz w:val="25"/>
          <w:szCs w:val="25"/>
        </w:rPr>
        <w:t>(</w:t>
      </w:r>
      <w:r>
        <w:rPr>
          <w:rFonts w:cs="Arial" w:ascii="Arial" w:hAnsi="Arial"/>
          <w:bCs/>
          <w:i/>
          <w:color w:val="000000"/>
          <w:sz w:val="25"/>
          <w:szCs w:val="25"/>
        </w:rPr>
        <w:t>eventuale, in caso di soggetto non residente e senza stabile organizzazione in Italia</w:t>
      </w:r>
      <w:r>
        <w:rPr>
          <w:rFonts w:cs="Arial" w:ascii="Arial" w:hAnsi="Arial"/>
          <w:bCs/>
          <w:color w:val="000000"/>
          <w:sz w:val="25"/>
          <w:szCs w:val="25"/>
        </w:rPr>
        <w:t>) che la società si uniformerà alla disciplina di cui agli artt. 17, comma 2, e 53, comma 3, del D.P.R. 633/72, e comunicherà alla Stazione Appaltante, in caso di aggiudicazione, la nomina del rappresentante fiscale nelle forme di legge;</w:t>
      </w:r>
    </w:p>
    <w:p>
      <w:pPr>
        <w:pStyle w:val="Normal"/>
        <w:numPr>
          <w:ilvl w:val="0"/>
          <w:numId w:val="1"/>
        </w:numPr>
        <w:jc w:val="both"/>
        <w:rPr>
          <w:rFonts w:ascii="Arial" w:hAnsi="Arial" w:cs="Arial"/>
          <w:color w:val="000000"/>
          <w:sz w:val="25"/>
          <w:szCs w:val="25"/>
        </w:rPr>
      </w:pPr>
      <w:r>
        <w:rPr>
          <w:rFonts w:cs="Arial" w:ascii="Arial" w:hAnsi="Arial"/>
          <w:color w:val="000000"/>
          <w:sz w:val="25"/>
          <w:szCs w:val="25"/>
        </w:rPr>
        <w:t xml:space="preserve">di essere edotto degli obblighi derivanti dal Codice di comportamento dei dipendenti pubblici di cui al D.P.R. 16 aprile 2013, n. 62, come integrato con </w:t>
      </w:r>
      <w:r>
        <w:rPr>
          <w:rFonts w:cs="Arial" w:ascii="Arial" w:hAnsi="Arial"/>
          <w:color w:val="000000"/>
          <w:sz w:val="25"/>
          <w:szCs w:val="25"/>
          <w:highlight w:val="yellow"/>
        </w:rPr>
        <w:t>[●]</w:t>
      </w:r>
      <w:r>
        <w:rPr>
          <w:rFonts w:cs="Arial" w:ascii="Arial" w:hAnsi="Arial"/>
          <w:color w:val="000000"/>
          <w:sz w:val="25"/>
          <w:szCs w:val="25"/>
        </w:rPr>
        <w:t xml:space="preserve"> della Provincia di Cremona </w:t>
      </w:r>
      <w:r>
        <w:rPr>
          <w:rFonts w:cs="Arial" w:ascii="Arial" w:hAnsi="Arial"/>
          <w:color w:val="000000"/>
          <w:sz w:val="25"/>
          <w:szCs w:val="25"/>
          <w:highlight w:val="yellow"/>
        </w:rPr>
        <w:t>n. [●]</w:t>
      </w:r>
      <w:r>
        <w:rPr>
          <w:rFonts w:cs="Arial" w:ascii="Arial" w:hAnsi="Arial"/>
          <w:color w:val="000000"/>
          <w:sz w:val="25"/>
          <w:szCs w:val="25"/>
        </w:rPr>
        <w:t xml:space="preserve"> del </w:t>
      </w:r>
      <w:r>
        <w:rPr>
          <w:rFonts w:cs="Arial" w:ascii="Arial" w:hAnsi="Arial"/>
          <w:color w:val="000000"/>
          <w:sz w:val="25"/>
          <w:szCs w:val="25"/>
          <w:highlight w:val="yellow"/>
        </w:rPr>
        <w:t>[●]</w:t>
      </w:r>
      <w:r>
        <w:rPr>
          <w:rFonts w:cs="Arial" w:ascii="Arial" w:hAnsi="Arial"/>
          <w:color w:val="000000"/>
          <w:sz w:val="25"/>
          <w:szCs w:val="25"/>
        </w:rPr>
        <w:t>, e si impegna, in caso di aggiudicazione, a osservare e a far osservare ai propri dipendenti e collaboratori i predetti obblighi, a pena di risoluzione del contratto;</w:t>
      </w:r>
    </w:p>
    <w:p>
      <w:pPr>
        <w:pStyle w:val="Normal"/>
        <w:numPr>
          <w:ilvl w:val="0"/>
          <w:numId w:val="1"/>
        </w:numPr>
        <w:jc w:val="both"/>
        <w:rPr>
          <w:rFonts w:ascii="Arial" w:hAnsi="Arial" w:cs="Arial"/>
          <w:color w:val="000000"/>
          <w:sz w:val="25"/>
          <w:szCs w:val="25"/>
        </w:rPr>
      </w:pPr>
      <w:commentRangeStart w:id="0"/>
      <w:r>
        <w:rPr>
          <w:rFonts w:cs="Arial" w:ascii="Arial" w:hAnsi="Arial"/>
          <w:color w:val="000000"/>
          <w:sz w:val="25"/>
          <w:szCs w:val="25"/>
        </w:rPr>
        <w:t xml:space="preserve">di accettare espressamente e integralmente i contenuti del Patto di Integrità approvato con </w:t>
      </w:r>
      <w:r>
        <w:rPr>
          <w:rFonts w:cs="Arial" w:ascii="Arial" w:hAnsi="Arial"/>
          <w:color w:val="000000"/>
          <w:sz w:val="25"/>
          <w:szCs w:val="25"/>
          <w:highlight w:val="yellow"/>
        </w:rPr>
        <w:t>[●]</w:t>
      </w:r>
      <w:r>
        <w:rPr>
          <w:rFonts w:cs="Arial" w:ascii="Arial" w:hAnsi="Arial"/>
          <w:color w:val="000000"/>
          <w:sz w:val="25"/>
          <w:szCs w:val="25"/>
        </w:rPr>
        <w:t xml:space="preserve"> del </w:t>
      </w:r>
      <w:r>
        <w:rPr>
          <w:rFonts w:cs="Arial" w:ascii="Arial" w:hAnsi="Arial"/>
          <w:color w:val="000000"/>
          <w:sz w:val="25"/>
          <w:szCs w:val="25"/>
          <w:highlight w:val="yellow"/>
        </w:rPr>
        <w:t>[●]</w:t>
      </w:r>
      <w:r>
        <w:rPr>
          <w:rFonts w:cs="Arial" w:ascii="Arial" w:hAnsi="Arial"/>
          <w:color w:val="000000"/>
          <w:sz w:val="25"/>
          <w:szCs w:val="25"/>
        </w:rPr>
        <w:t>;</w:t>
      </w:r>
      <w:commentRangeEnd w:id="0"/>
      <w:r>
        <w:commentReference w:id="0"/>
      </w:r>
      <w:r>
        <w:rPr>
          <w:rFonts w:cs="Arial" w:ascii="Arial" w:hAnsi="Arial"/>
          <w:color w:val="000000"/>
          <w:sz w:val="25"/>
          <w:szCs w:val="25"/>
        </w:rPr>
      </w:r>
    </w:p>
    <w:p>
      <w:pPr>
        <w:pStyle w:val="Normal"/>
        <w:numPr>
          <w:ilvl w:val="0"/>
          <w:numId w:val="1"/>
        </w:numPr>
        <w:tabs>
          <w:tab w:val="clear" w:pos="720"/>
          <w:tab w:val="left" w:pos="426" w:leader="none"/>
          <w:tab w:val="left" w:pos="851" w:leader="none"/>
        </w:tabs>
        <w:spacing w:before="120" w:after="0"/>
        <w:ind w:left="360" w:right="-1" w:hanging="360"/>
        <w:jc w:val="both"/>
        <w:rPr>
          <w:rFonts w:ascii="Arial" w:hAnsi="Arial" w:cs="Arial"/>
          <w:sz w:val="25"/>
          <w:szCs w:val="25"/>
        </w:rPr>
      </w:pPr>
      <w:r>
        <w:rPr>
          <w:rFonts w:cs="Arial" w:ascii="Arial" w:hAnsi="Arial"/>
          <w:sz w:val="25"/>
          <w:szCs w:val="25"/>
        </w:rPr>
        <w:t>di essere informato, ai sensi e per gli effetti del d.lgs. n. 196/2003 e ss.mm.ii. e del Regolamento UE n. 2016/679 relativo alla protezione delle persone fisiche con riguardo al trattamento dei dati personali, che i dati personali raccolti saranno trattati, anche con strumenti informatici, esclusivamente nell’ambito della presenta gara, anche in virtù di quanto espressamente specificato nel Disciplinare relativo alla presente gara che qui si intende integralmente trascritto, nonché dell’esistenza dei diritti previsti dalla citata normativa;</w:t>
      </w:r>
    </w:p>
    <w:p>
      <w:pPr>
        <w:pStyle w:val="Normal"/>
        <w:numPr>
          <w:ilvl w:val="0"/>
          <w:numId w:val="1"/>
        </w:numPr>
        <w:tabs>
          <w:tab w:val="clear" w:pos="720"/>
          <w:tab w:val="left" w:pos="426" w:leader="none"/>
          <w:tab w:val="left" w:pos="851" w:leader="none"/>
        </w:tabs>
        <w:spacing w:before="120" w:after="0"/>
        <w:ind w:left="360" w:right="-1" w:hanging="360"/>
        <w:jc w:val="both"/>
        <w:rPr>
          <w:rFonts w:ascii="Arial" w:hAnsi="Arial" w:cs="Arial"/>
          <w:sz w:val="25"/>
          <w:szCs w:val="25"/>
        </w:rPr>
      </w:pPr>
      <w:r>
        <w:rPr>
          <w:rFonts w:cs="Arial" w:ascii="Arial" w:hAnsi="Arial"/>
          <w:sz w:val="25"/>
          <w:szCs w:val="25"/>
        </w:rPr>
        <w:t>di essere a conoscenza che la Stazione Appaltante si riserva il diritto di procedere d’ufficio a verifiche, anche a campione, in ordine alla veridicità delle dichiarazioni;</w:t>
      </w:r>
    </w:p>
    <w:p>
      <w:pPr>
        <w:pStyle w:val="Normal"/>
        <w:numPr>
          <w:ilvl w:val="0"/>
          <w:numId w:val="1"/>
        </w:numPr>
        <w:tabs>
          <w:tab w:val="clear" w:pos="720"/>
          <w:tab w:val="left" w:pos="426" w:leader="none"/>
          <w:tab w:val="left" w:pos="851" w:leader="none"/>
        </w:tabs>
        <w:spacing w:before="120" w:after="0"/>
        <w:ind w:left="360" w:right="-1" w:hanging="360"/>
        <w:jc w:val="both"/>
        <w:rPr>
          <w:rFonts w:ascii="Arial" w:hAnsi="Arial" w:cs="Arial"/>
          <w:sz w:val="25"/>
          <w:szCs w:val="25"/>
        </w:rPr>
      </w:pPr>
      <w:r>
        <w:rPr>
          <w:rFonts w:cs="Arial" w:ascii="Arial" w:hAnsi="Arial"/>
          <w:sz w:val="25"/>
          <w:szCs w:val="25"/>
        </w:rPr>
        <w:t>di essere consapevole che, qualora fosse accertata la non veridicità del contenuto della presente dichiarazione, oltre a subire le conseguenze penali del caso, questa Società verrà esclusa dalla procedura ad evidenza pubblica per la quale è rilasciata, o, se risultata aggiudicataria, decadrà dalla aggiudicazione medesima la quale verrà annullata e/o revocata; inoltre, qualora la non veridicità del contenuto della presente dichiarazione fosse accertata dopo la stipula del contratto, questo potrà essere risolto di diritto dal Comune ai sensi dell’art. 1456 cod. civ.;</w:t>
      </w:r>
    </w:p>
    <w:p>
      <w:pPr>
        <w:pStyle w:val="Normal"/>
        <w:numPr>
          <w:ilvl w:val="0"/>
          <w:numId w:val="1"/>
        </w:numPr>
        <w:tabs>
          <w:tab w:val="clear" w:pos="720"/>
          <w:tab w:val="left" w:pos="426" w:leader="none"/>
          <w:tab w:val="left" w:pos="851" w:leader="none"/>
        </w:tabs>
        <w:spacing w:before="120" w:after="0"/>
        <w:ind w:left="360" w:right="-1" w:hanging="360"/>
        <w:jc w:val="both"/>
        <w:rPr>
          <w:rFonts w:ascii="Arial" w:hAnsi="Arial" w:cs="Arial"/>
          <w:sz w:val="25"/>
          <w:szCs w:val="25"/>
        </w:rPr>
      </w:pPr>
      <w:r>
        <w:rPr>
          <w:rFonts w:cs="Arial" w:ascii="Arial" w:hAnsi="Arial"/>
          <w:sz w:val="25"/>
          <w:szCs w:val="25"/>
        </w:rPr>
        <w:t>di assumere a proprio carico tutti gli oneri assicurativi e previdenziali di legge, di osservare le norme vigenti in materia di sicurezza sul lavoro e di retribuzione dei lavoratori dipendenti, nonché di accettare tutte le condizioni contrattuali e le penalità previste per il presente appalto;</w:t>
      </w:r>
    </w:p>
    <w:p>
      <w:pPr>
        <w:pStyle w:val="Normal"/>
        <w:numPr>
          <w:ilvl w:val="0"/>
          <w:numId w:val="1"/>
        </w:numPr>
        <w:spacing w:before="240" w:after="0"/>
        <w:jc w:val="both"/>
        <w:rPr>
          <w:rFonts w:ascii="Arial" w:hAnsi="Arial" w:cs="Arial"/>
          <w:color w:val="000000"/>
          <w:sz w:val="25"/>
          <w:szCs w:val="25"/>
        </w:rPr>
      </w:pPr>
      <w:r>
        <w:rPr>
          <w:rFonts w:cs="Arial" w:ascii="Arial" w:hAnsi="Arial"/>
          <w:color w:val="000000"/>
          <w:sz w:val="25"/>
          <w:szCs w:val="25"/>
        </w:rPr>
        <w:t>di applicare tutte le norme contenute nel CCCNL e nei relativi accordi integrativi territoriali vigenti, applicabili al servizio in appalto, in vigore nella località in cui si svolge il servizio e per il tempo di durata del contratto;</w:t>
      </w:r>
    </w:p>
    <w:p>
      <w:pPr>
        <w:pStyle w:val="Normal"/>
        <w:numPr>
          <w:ilvl w:val="0"/>
          <w:numId w:val="1"/>
        </w:numPr>
        <w:spacing w:before="240" w:after="0"/>
        <w:jc w:val="both"/>
        <w:rPr>
          <w:rFonts w:ascii="Arial" w:hAnsi="Arial" w:cs="Arial"/>
          <w:color w:val="000000"/>
          <w:sz w:val="25"/>
          <w:szCs w:val="25"/>
        </w:rPr>
      </w:pPr>
      <w:r>
        <w:rPr>
          <w:rFonts w:cs="Arial" w:ascii="Arial" w:hAnsi="Arial"/>
          <w:color w:val="000000"/>
          <w:sz w:val="25"/>
          <w:szCs w:val="25"/>
        </w:rPr>
        <w:t>i dati relativi al CCNL applicato ai propri addetti, la propria posizione INPS e INAIL, e l’Agenzia delle Entrate competente per territorio:</w:t>
      </w:r>
    </w:p>
    <w:p>
      <w:pPr>
        <w:pStyle w:val="Normal"/>
        <w:spacing w:before="240" w:after="0"/>
        <w:ind w:left="426" w:hanging="0"/>
        <w:jc w:val="both"/>
        <w:rPr>
          <w:rFonts w:ascii="Arial" w:hAnsi="Arial" w:cs="Arial"/>
          <w:b/>
          <w:b/>
          <w:color w:val="000000"/>
          <w:sz w:val="25"/>
          <w:szCs w:val="25"/>
        </w:rPr>
      </w:pPr>
      <w:r>
        <w:rPr>
          <w:rFonts w:cs="Arial" w:ascii="Arial" w:hAnsi="Arial"/>
          <w:b/>
          <w:color w:val="000000"/>
          <w:sz w:val="25"/>
          <w:szCs w:val="25"/>
        </w:rPr>
      </w:r>
    </w:p>
    <w:tbl>
      <w:tblPr>
        <w:tblW w:w="9169" w:type="dxa"/>
        <w:jc w:val="left"/>
        <w:tblInd w:w="475" w:type="dxa"/>
        <w:tblCellMar>
          <w:top w:w="0" w:type="dxa"/>
          <w:left w:w="5" w:type="dxa"/>
          <w:bottom w:w="0" w:type="dxa"/>
          <w:right w:w="5" w:type="dxa"/>
        </w:tblCellMar>
        <w:tblLook w:firstRow="1" w:noVBand="0" w:lastRow="1" w:firstColumn="1" w:lastColumn="1" w:noHBand="0" w:val="01e0"/>
      </w:tblPr>
      <w:tblGrid>
        <w:gridCol w:w="518"/>
        <w:gridCol w:w="2879"/>
        <w:gridCol w:w="1733"/>
        <w:gridCol w:w="1977"/>
        <w:gridCol w:w="2062"/>
      </w:tblGrid>
      <w:tr>
        <w:trPr>
          <w:trHeight w:val="288" w:hRule="exact"/>
        </w:trPr>
        <w:tc>
          <w:tcPr>
            <w:tcW w:w="51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before="23" w:after="0"/>
              <w:ind w:left="229" w:right="-20" w:hanging="0"/>
              <w:rPr>
                <w:rFonts w:ascii="Arial" w:hAnsi="Arial" w:eastAsia="Verdana" w:cs="Arial"/>
                <w:sz w:val="20"/>
                <w:szCs w:val="20"/>
                <w:lang w:val="en-US" w:eastAsia="en-US"/>
              </w:rPr>
            </w:pPr>
            <w:r>
              <w:rPr>
                <w:rFonts w:eastAsia="Verdana" w:cs="Arial" w:ascii="Arial" w:hAnsi="Arial"/>
                <w:spacing w:val="1"/>
                <w:sz w:val="20"/>
                <w:szCs w:val="20"/>
                <w:lang w:val="en-US" w:eastAsia="en-US"/>
              </w:rPr>
              <w:t>1</w:t>
            </w:r>
            <w:r>
              <w:rPr>
                <w:rFonts w:eastAsia="Verdana" w:cs="Arial" w:ascii="Arial" w:hAnsi="Arial"/>
                <w:sz w:val="20"/>
                <w:szCs w:val="20"/>
                <w:lang w:val="en-US" w:eastAsia="en-US"/>
              </w:rPr>
              <w:t>.</w:t>
            </w:r>
          </w:p>
        </w:tc>
        <w:tc>
          <w:tcPr>
            <w:tcW w:w="4612"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before="33" w:after="0"/>
              <w:ind w:left="52" w:right="-20" w:hanging="0"/>
              <w:rPr>
                <w:rFonts w:ascii="Arial" w:hAnsi="Arial" w:eastAsia="Verdana" w:cs="Arial"/>
                <w:sz w:val="19"/>
                <w:szCs w:val="19"/>
                <w:lang w:val="en-US" w:eastAsia="en-US"/>
              </w:rPr>
            </w:pPr>
            <w:r>
              <w:rPr>
                <w:rFonts w:eastAsia="Verdana" w:cs="Arial" w:ascii="Arial" w:hAnsi="Arial"/>
                <w:sz w:val="19"/>
                <w:szCs w:val="19"/>
                <w:lang w:val="en-US" w:eastAsia="en-US"/>
              </w:rPr>
              <w:t>CCNL</w:t>
            </w:r>
            <w:r>
              <w:rPr>
                <w:rFonts w:eastAsia="Verdana" w:cs="Arial" w:ascii="Arial" w:hAnsi="Arial"/>
                <w:spacing w:val="5"/>
                <w:sz w:val="19"/>
                <w:szCs w:val="19"/>
                <w:lang w:val="en-US" w:eastAsia="en-US"/>
              </w:rPr>
              <w:t xml:space="preserve"> </w:t>
            </w:r>
            <w:r>
              <w:rPr>
                <w:rFonts w:eastAsia="Verdana" w:cs="Arial" w:ascii="Arial" w:hAnsi="Arial"/>
                <w:spacing w:val="-2"/>
                <w:w w:val="101"/>
                <w:sz w:val="19"/>
                <w:szCs w:val="19"/>
                <w:lang w:val="en-US" w:eastAsia="en-US"/>
              </w:rPr>
              <w:t>A</w:t>
            </w:r>
            <w:r>
              <w:rPr>
                <w:rFonts w:eastAsia="Verdana" w:cs="Arial" w:ascii="Arial" w:hAnsi="Arial"/>
                <w:w w:val="101"/>
                <w:sz w:val="19"/>
                <w:szCs w:val="19"/>
                <w:lang w:val="en-US" w:eastAsia="en-US"/>
              </w:rPr>
              <w:t>PP</w:t>
            </w:r>
            <w:r>
              <w:rPr>
                <w:rFonts w:eastAsia="Verdana" w:cs="Arial" w:ascii="Arial" w:hAnsi="Arial"/>
                <w:spacing w:val="-1"/>
                <w:w w:val="101"/>
                <w:sz w:val="19"/>
                <w:szCs w:val="19"/>
                <w:lang w:val="en-US" w:eastAsia="en-US"/>
              </w:rPr>
              <w:t>L</w:t>
            </w:r>
            <w:r>
              <w:rPr>
                <w:rFonts w:eastAsia="Verdana" w:cs="Arial" w:ascii="Arial" w:hAnsi="Arial"/>
                <w:spacing w:val="-4"/>
                <w:w w:val="101"/>
                <w:sz w:val="19"/>
                <w:szCs w:val="19"/>
                <w:lang w:val="en-US" w:eastAsia="en-US"/>
              </w:rPr>
              <w:t>I</w:t>
            </w:r>
            <w:r>
              <w:rPr>
                <w:rFonts w:eastAsia="Verdana" w:cs="Arial" w:ascii="Arial" w:hAnsi="Arial"/>
                <w:w w:val="101"/>
                <w:sz w:val="19"/>
                <w:szCs w:val="19"/>
                <w:lang w:val="en-US" w:eastAsia="en-US"/>
              </w:rPr>
              <w:t>C</w:t>
            </w:r>
            <w:r>
              <w:rPr>
                <w:rFonts w:eastAsia="Verdana" w:cs="Arial" w:ascii="Arial" w:hAnsi="Arial"/>
                <w:spacing w:val="-6"/>
                <w:w w:val="101"/>
                <w:sz w:val="19"/>
                <w:szCs w:val="19"/>
                <w:lang w:val="en-US" w:eastAsia="en-US"/>
              </w:rPr>
              <w:t>A</w:t>
            </w:r>
            <w:r>
              <w:rPr>
                <w:rFonts w:eastAsia="Verdana" w:cs="Arial" w:ascii="Arial" w:hAnsi="Arial"/>
                <w:spacing w:val="2"/>
                <w:w w:val="101"/>
                <w:sz w:val="19"/>
                <w:szCs w:val="19"/>
                <w:lang w:val="en-US" w:eastAsia="en-US"/>
              </w:rPr>
              <w:t>T</w:t>
            </w:r>
            <w:r>
              <w:rPr>
                <w:rFonts w:eastAsia="Verdana" w:cs="Arial" w:ascii="Arial" w:hAnsi="Arial"/>
                <w:w w:val="101"/>
                <w:sz w:val="19"/>
                <w:szCs w:val="19"/>
                <w:lang w:val="en-US" w:eastAsia="en-US"/>
              </w:rPr>
              <w:t>O</w:t>
            </w:r>
          </w:p>
        </w:tc>
        <w:tc>
          <w:tcPr>
            <w:tcW w:w="4039"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76" w:before="0" w:after="200"/>
              <w:rPr>
                <w:rFonts w:ascii="Arial" w:hAnsi="Arial" w:eastAsia="Calibri" w:cs="Arial"/>
                <w:sz w:val="22"/>
                <w:szCs w:val="22"/>
                <w:lang w:val="en-US" w:eastAsia="en-US"/>
              </w:rPr>
            </w:pPr>
            <w:r>
              <w:rPr>
                <w:rFonts w:eastAsia="Calibri" w:cs="Arial" w:ascii="Arial" w:hAnsi="Arial"/>
                <w:sz w:val="22"/>
                <w:szCs w:val="22"/>
                <w:lang w:val="en-US" w:eastAsia="en-US"/>
              </w:rPr>
            </w:r>
          </w:p>
        </w:tc>
      </w:tr>
      <w:tr>
        <w:trPr>
          <w:trHeight w:val="854" w:hRule="exact"/>
        </w:trPr>
        <w:tc>
          <w:tcPr>
            <w:tcW w:w="51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before="28" w:after="0"/>
              <w:ind w:left="229" w:right="-20" w:hanging="0"/>
              <w:rPr>
                <w:rFonts w:ascii="Arial" w:hAnsi="Arial" w:eastAsia="Verdana" w:cs="Arial"/>
                <w:sz w:val="20"/>
                <w:szCs w:val="20"/>
                <w:lang w:val="en-US" w:eastAsia="en-US"/>
              </w:rPr>
            </w:pPr>
            <w:r>
              <w:rPr>
                <w:rFonts w:eastAsia="Verdana" w:cs="Arial" w:ascii="Arial" w:hAnsi="Arial"/>
                <w:spacing w:val="1"/>
                <w:sz w:val="20"/>
                <w:szCs w:val="20"/>
                <w:lang w:val="en-US" w:eastAsia="en-US"/>
              </w:rPr>
              <w:t>2</w:t>
            </w:r>
            <w:r>
              <w:rPr>
                <w:rFonts w:eastAsia="Verdana" w:cs="Arial" w:ascii="Arial" w:hAnsi="Arial"/>
                <w:sz w:val="20"/>
                <w:szCs w:val="20"/>
                <w:lang w:val="en-US" w:eastAsia="en-US"/>
              </w:rPr>
              <w:t>.</w:t>
            </w:r>
          </w:p>
        </w:tc>
        <w:tc>
          <w:tcPr>
            <w:tcW w:w="287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before="38" w:after="0"/>
              <w:ind w:left="52" w:right="-20" w:hanging="0"/>
              <w:rPr>
                <w:rFonts w:ascii="Arial" w:hAnsi="Arial" w:eastAsia="Verdana" w:cs="Arial"/>
                <w:sz w:val="19"/>
                <w:szCs w:val="19"/>
                <w:lang w:val="en-US" w:eastAsia="en-US"/>
              </w:rPr>
            </w:pPr>
            <w:r>
              <w:rPr>
                <w:rFonts w:eastAsia="Verdana" w:cs="Arial" w:ascii="Arial" w:hAnsi="Arial"/>
                <w:spacing w:val="-4"/>
                <w:sz w:val="19"/>
                <w:szCs w:val="19"/>
                <w:lang w:val="en-US" w:eastAsia="en-US"/>
              </w:rPr>
              <w:t>I</w:t>
            </w:r>
            <w:r>
              <w:rPr>
                <w:rFonts w:eastAsia="Verdana" w:cs="Arial" w:ascii="Arial" w:hAnsi="Arial"/>
                <w:sz w:val="19"/>
                <w:szCs w:val="19"/>
                <w:lang w:val="en-US" w:eastAsia="en-US"/>
              </w:rPr>
              <w:t>N</w:t>
            </w:r>
            <w:r>
              <w:rPr>
                <w:rFonts w:eastAsia="Verdana" w:cs="Arial" w:ascii="Arial" w:hAnsi="Arial"/>
                <w:spacing w:val="-2"/>
                <w:sz w:val="19"/>
                <w:szCs w:val="19"/>
                <w:lang w:val="en-US" w:eastAsia="en-US"/>
              </w:rPr>
              <w:t>A</w:t>
            </w:r>
            <w:r>
              <w:rPr>
                <w:rFonts w:eastAsia="Verdana" w:cs="Arial" w:ascii="Arial" w:hAnsi="Arial"/>
                <w:spacing w:val="-4"/>
                <w:sz w:val="19"/>
                <w:szCs w:val="19"/>
                <w:lang w:val="en-US" w:eastAsia="en-US"/>
              </w:rPr>
              <w:t>I</w:t>
            </w:r>
            <w:r>
              <w:rPr>
                <w:rFonts w:eastAsia="Verdana" w:cs="Arial" w:ascii="Arial" w:hAnsi="Arial"/>
                <w:sz w:val="19"/>
                <w:szCs w:val="19"/>
                <w:lang w:val="en-US" w:eastAsia="en-US"/>
              </w:rPr>
              <w:t>L</w:t>
            </w:r>
            <w:r>
              <w:rPr>
                <w:rFonts w:eastAsia="Verdana" w:cs="Arial" w:ascii="Arial" w:hAnsi="Arial"/>
                <w:spacing w:val="4"/>
                <w:sz w:val="19"/>
                <w:szCs w:val="19"/>
                <w:lang w:val="en-US" w:eastAsia="en-US"/>
              </w:rPr>
              <w:t xml:space="preserve"> </w:t>
            </w:r>
            <w:r>
              <w:rPr>
                <w:rFonts w:eastAsia="Verdana" w:cs="Arial" w:ascii="Arial" w:hAnsi="Arial"/>
                <w:sz w:val="19"/>
                <w:szCs w:val="19"/>
                <w:lang w:val="en-US" w:eastAsia="en-US"/>
              </w:rPr>
              <w:t>-</w:t>
            </w:r>
            <w:r>
              <w:rPr>
                <w:rFonts w:eastAsia="Verdana" w:cs="Arial" w:ascii="Arial" w:hAnsi="Arial"/>
                <w:spacing w:val="1"/>
                <w:sz w:val="19"/>
                <w:szCs w:val="19"/>
                <w:lang w:val="en-US" w:eastAsia="en-US"/>
              </w:rPr>
              <w:t xml:space="preserve"> c</w:t>
            </w:r>
            <w:r>
              <w:rPr>
                <w:rFonts w:eastAsia="Verdana" w:cs="Arial" w:ascii="Arial" w:hAnsi="Arial"/>
                <w:spacing w:val="-1"/>
                <w:sz w:val="19"/>
                <w:szCs w:val="19"/>
                <w:lang w:val="en-US" w:eastAsia="en-US"/>
              </w:rPr>
              <w:t>o</w:t>
            </w:r>
            <w:r>
              <w:rPr>
                <w:rFonts w:eastAsia="Verdana" w:cs="Arial" w:ascii="Arial" w:hAnsi="Arial"/>
                <w:sz w:val="19"/>
                <w:szCs w:val="19"/>
                <w:lang w:val="en-US" w:eastAsia="en-US"/>
              </w:rPr>
              <w:t>d</w:t>
            </w:r>
            <w:r>
              <w:rPr>
                <w:rFonts w:eastAsia="Verdana" w:cs="Arial" w:ascii="Arial" w:hAnsi="Arial"/>
                <w:spacing w:val="5"/>
                <w:sz w:val="19"/>
                <w:szCs w:val="19"/>
                <w:lang w:val="en-US" w:eastAsia="en-US"/>
              </w:rPr>
              <w:t>i</w:t>
            </w:r>
            <w:r>
              <w:rPr>
                <w:rFonts w:eastAsia="Verdana" w:cs="Arial" w:ascii="Arial" w:hAnsi="Arial"/>
                <w:spacing w:val="-4"/>
                <w:sz w:val="19"/>
                <w:szCs w:val="19"/>
                <w:lang w:val="en-US" w:eastAsia="en-US"/>
              </w:rPr>
              <w:t>c</w:t>
            </w:r>
            <w:r>
              <w:rPr>
                <w:rFonts w:eastAsia="Verdana" w:cs="Arial" w:ascii="Arial" w:hAnsi="Arial"/>
                <w:sz w:val="19"/>
                <w:szCs w:val="19"/>
                <w:lang w:val="en-US" w:eastAsia="en-US"/>
              </w:rPr>
              <w:t>e</w:t>
            </w:r>
            <w:r>
              <w:rPr>
                <w:rFonts w:eastAsia="Verdana" w:cs="Arial" w:ascii="Arial" w:hAnsi="Arial"/>
                <w:spacing w:val="7"/>
                <w:sz w:val="19"/>
                <w:szCs w:val="19"/>
                <w:lang w:val="en-US" w:eastAsia="en-US"/>
              </w:rPr>
              <w:t xml:space="preserve"> </w:t>
            </w:r>
            <w:r>
              <w:rPr>
                <w:rFonts w:eastAsia="Verdana" w:cs="Arial" w:ascii="Arial" w:hAnsi="Arial"/>
                <w:spacing w:val="-4"/>
                <w:w w:val="101"/>
                <w:sz w:val="19"/>
                <w:szCs w:val="19"/>
                <w:lang w:val="en-US" w:eastAsia="en-US"/>
              </w:rPr>
              <w:t>d</w:t>
            </w:r>
            <w:r>
              <w:rPr>
                <w:rFonts w:eastAsia="Verdana" w:cs="Arial" w:ascii="Arial" w:hAnsi="Arial"/>
                <w:w w:val="101"/>
                <w:sz w:val="19"/>
                <w:szCs w:val="19"/>
                <w:lang w:val="en-US" w:eastAsia="en-US"/>
              </w:rPr>
              <w:t>i</w:t>
            </w:r>
            <w:r>
              <w:rPr>
                <w:rFonts w:eastAsia="Verdana" w:cs="Arial" w:ascii="Arial" w:hAnsi="Arial"/>
                <w:spacing w:val="1"/>
                <w:w w:val="101"/>
                <w:sz w:val="19"/>
                <w:szCs w:val="19"/>
                <w:lang w:val="en-US" w:eastAsia="en-US"/>
              </w:rPr>
              <w:t>tt</w:t>
            </w:r>
            <w:r>
              <w:rPr>
                <w:rFonts w:eastAsia="Verdana" w:cs="Arial" w:ascii="Arial" w:hAnsi="Arial"/>
                <w:w w:val="101"/>
                <w:sz w:val="19"/>
                <w:szCs w:val="19"/>
                <w:lang w:val="en-US" w:eastAsia="en-US"/>
              </w:rPr>
              <w:t>a</w:t>
            </w:r>
          </w:p>
        </w:tc>
        <w:tc>
          <w:tcPr>
            <w:tcW w:w="17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76" w:before="0" w:after="200"/>
              <w:rPr>
                <w:rFonts w:ascii="Arial" w:hAnsi="Arial" w:eastAsia="Calibri" w:cs="Arial"/>
                <w:sz w:val="22"/>
                <w:szCs w:val="22"/>
                <w:lang w:val="en-US" w:eastAsia="en-US"/>
              </w:rPr>
            </w:pPr>
            <w:r>
              <w:rPr>
                <w:rFonts w:eastAsia="Calibri" w:cs="Arial" w:ascii="Arial" w:hAnsi="Arial"/>
                <w:sz w:val="22"/>
                <w:szCs w:val="22"/>
                <w:lang w:val="en-US" w:eastAsia="en-US"/>
              </w:rPr>
            </w:r>
          </w:p>
        </w:tc>
        <w:tc>
          <w:tcPr>
            <w:tcW w:w="197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78" w:before="7" w:after="0"/>
              <w:ind w:left="124" w:right="-3" w:hanging="0"/>
              <w:rPr>
                <w:rFonts w:ascii="Arial" w:hAnsi="Arial" w:eastAsia="Verdana" w:cs="Arial"/>
                <w:sz w:val="19"/>
                <w:szCs w:val="19"/>
                <w:lang w:val="en-US" w:eastAsia="en-US"/>
              </w:rPr>
            </w:pPr>
            <w:r>
              <w:rPr>
                <w:rFonts w:eastAsia="Verdana" w:cs="Arial" w:ascii="Arial" w:hAnsi="Arial"/>
                <w:spacing w:val="-4"/>
                <w:sz w:val="19"/>
                <w:szCs w:val="19"/>
                <w:lang w:val="en-US" w:eastAsia="en-US"/>
              </w:rPr>
              <w:t>I</w:t>
            </w:r>
            <w:r>
              <w:rPr>
                <w:rFonts w:eastAsia="Verdana" w:cs="Arial" w:ascii="Arial" w:hAnsi="Arial"/>
                <w:sz w:val="19"/>
                <w:szCs w:val="19"/>
                <w:lang w:val="en-US" w:eastAsia="en-US"/>
              </w:rPr>
              <w:t>N</w:t>
            </w:r>
            <w:r>
              <w:rPr>
                <w:rFonts w:eastAsia="Verdana" w:cs="Arial" w:ascii="Arial" w:hAnsi="Arial"/>
                <w:spacing w:val="-2"/>
                <w:sz w:val="19"/>
                <w:szCs w:val="19"/>
                <w:lang w:val="en-US" w:eastAsia="en-US"/>
              </w:rPr>
              <w:t>A</w:t>
            </w:r>
            <w:r>
              <w:rPr>
                <w:rFonts w:eastAsia="Verdana" w:cs="Arial" w:ascii="Arial" w:hAnsi="Arial"/>
                <w:spacing w:val="-4"/>
                <w:sz w:val="19"/>
                <w:szCs w:val="19"/>
                <w:lang w:val="en-US" w:eastAsia="en-US"/>
              </w:rPr>
              <w:t>I</w:t>
            </w:r>
            <w:r>
              <w:rPr>
                <w:rFonts w:eastAsia="Verdana" w:cs="Arial" w:ascii="Arial" w:hAnsi="Arial"/>
                <w:sz w:val="19"/>
                <w:szCs w:val="19"/>
                <w:lang w:val="en-US" w:eastAsia="en-US"/>
              </w:rPr>
              <w:t xml:space="preserve">L - </w:t>
            </w:r>
            <w:r>
              <w:rPr>
                <w:rFonts w:eastAsia="Verdana" w:cs="Arial" w:ascii="Arial" w:hAnsi="Arial"/>
                <w:w w:val="101"/>
                <w:sz w:val="19"/>
                <w:szCs w:val="19"/>
                <w:lang w:val="en-US" w:eastAsia="en-US"/>
              </w:rPr>
              <w:t>P</w:t>
            </w:r>
            <w:r>
              <w:rPr>
                <w:rFonts w:eastAsia="Verdana" w:cs="Arial" w:ascii="Arial" w:hAnsi="Arial"/>
                <w:spacing w:val="-1"/>
                <w:w w:val="101"/>
                <w:sz w:val="19"/>
                <w:szCs w:val="19"/>
                <w:lang w:val="en-US" w:eastAsia="en-US"/>
              </w:rPr>
              <w:t>o</w:t>
            </w:r>
            <w:r>
              <w:rPr>
                <w:rFonts w:eastAsia="Verdana" w:cs="Arial" w:ascii="Arial" w:hAnsi="Arial"/>
                <w:spacing w:val="1"/>
                <w:w w:val="101"/>
                <w:sz w:val="19"/>
                <w:szCs w:val="19"/>
                <w:lang w:val="en-US" w:eastAsia="en-US"/>
              </w:rPr>
              <w:t>s</w:t>
            </w:r>
            <w:r>
              <w:rPr>
                <w:rFonts w:eastAsia="Verdana" w:cs="Arial" w:ascii="Arial" w:hAnsi="Arial"/>
                <w:spacing w:val="5"/>
                <w:w w:val="101"/>
                <w:sz w:val="19"/>
                <w:szCs w:val="19"/>
                <w:lang w:val="en-US" w:eastAsia="en-US"/>
              </w:rPr>
              <w:t>i</w:t>
            </w:r>
            <w:r>
              <w:rPr>
                <w:rFonts w:eastAsia="Verdana" w:cs="Arial" w:ascii="Arial" w:hAnsi="Arial"/>
                <w:spacing w:val="-5"/>
                <w:w w:val="101"/>
                <w:sz w:val="19"/>
                <w:szCs w:val="19"/>
                <w:lang w:val="en-US" w:eastAsia="en-US"/>
              </w:rPr>
              <w:t>z</w:t>
            </w:r>
            <w:r>
              <w:rPr>
                <w:rFonts w:eastAsia="Verdana" w:cs="Arial" w:ascii="Arial" w:hAnsi="Arial"/>
                <w:spacing w:val="5"/>
                <w:w w:val="101"/>
                <w:sz w:val="19"/>
                <w:szCs w:val="19"/>
                <w:lang w:val="en-US" w:eastAsia="en-US"/>
              </w:rPr>
              <w:t>i</w:t>
            </w:r>
            <w:r>
              <w:rPr>
                <w:rFonts w:eastAsia="Verdana" w:cs="Arial" w:ascii="Arial" w:hAnsi="Arial"/>
                <w:spacing w:val="-1"/>
                <w:w w:val="101"/>
                <w:sz w:val="19"/>
                <w:szCs w:val="19"/>
                <w:lang w:val="en-US" w:eastAsia="en-US"/>
              </w:rPr>
              <w:t>o</w:t>
            </w:r>
            <w:r>
              <w:rPr>
                <w:rFonts w:eastAsia="Verdana" w:cs="Arial" w:ascii="Arial" w:hAnsi="Arial"/>
                <w:spacing w:val="-6"/>
                <w:w w:val="101"/>
                <w:sz w:val="19"/>
                <w:szCs w:val="19"/>
                <w:lang w:val="en-US" w:eastAsia="en-US"/>
              </w:rPr>
              <w:t>n</w:t>
            </w:r>
            <w:r>
              <w:rPr>
                <w:rFonts w:eastAsia="Verdana" w:cs="Arial" w:ascii="Arial" w:hAnsi="Arial"/>
                <w:w w:val="101"/>
                <w:sz w:val="19"/>
                <w:szCs w:val="19"/>
                <w:lang w:val="en-US" w:eastAsia="en-US"/>
              </w:rPr>
              <w:t>i a</w:t>
            </w:r>
            <w:r>
              <w:rPr>
                <w:rFonts w:eastAsia="Verdana" w:cs="Arial" w:ascii="Arial" w:hAnsi="Arial"/>
                <w:spacing w:val="1"/>
                <w:w w:val="101"/>
                <w:sz w:val="19"/>
                <w:szCs w:val="19"/>
                <w:lang w:val="en-US" w:eastAsia="en-US"/>
              </w:rPr>
              <w:t>s</w:t>
            </w:r>
            <w:r>
              <w:rPr>
                <w:rFonts w:eastAsia="Verdana" w:cs="Arial" w:ascii="Arial" w:hAnsi="Arial"/>
                <w:spacing w:val="-4"/>
                <w:w w:val="101"/>
                <w:sz w:val="19"/>
                <w:szCs w:val="19"/>
                <w:lang w:val="en-US" w:eastAsia="en-US"/>
              </w:rPr>
              <w:t>s</w:t>
            </w:r>
            <w:r>
              <w:rPr>
                <w:rFonts w:eastAsia="Verdana" w:cs="Arial" w:ascii="Arial" w:hAnsi="Arial"/>
                <w:w w:val="101"/>
                <w:sz w:val="19"/>
                <w:szCs w:val="19"/>
                <w:lang w:val="en-US" w:eastAsia="en-US"/>
              </w:rPr>
              <w:t>i</w:t>
            </w:r>
            <w:r>
              <w:rPr>
                <w:rFonts w:eastAsia="Verdana" w:cs="Arial" w:ascii="Arial" w:hAnsi="Arial"/>
                <w:spacing w:val="1"/>
                <w:w w:val="101"/>
                <w:sz w:val="19"/>
                <w:szCs w:val="19"/>
                <w:lang w:val="en-US" w:eastAsia="en-US"/>
              </w:rPr>
              <w:t>c</w:t>
            </w:r>
            <w:r>
              <w:rPr>
                <w:rFonts w:eastAsia="Verdana" w:cs="Arial" w:ascii="Arial" w:hAnsi="Arial"/>
                <w:spacing w:val="-1"/>
                <w:w w:val="101"/>
                <w:sz w:val="19"/>
                <w:szCs w:val="19"/>
                <w:lang w:val="en-US" w:eastAsia="en-US"/>
              </w:rPr>
              <w:t>u</w:t>
            </w:r>
            <w:r>
              <w:rPr>
                <w:rFonts w:eastAsia="Verdana" w:cs="Arial" w:ascii="Arial" w:hAnsi="Arial"/>
                <w:w w:val="101"/>
                <w:sz w:val="19"/>
                <w:szCs w:val="19"/>
                <w:lang w:val="en-US" w:eastAsia="en-US"/>
              </w:rPr>
              <w:t>ra</w:t>
            </w:r>
            <w:r>
              <w:rPr>
                <w:rFonts w:eastAsia="Verdana" w:cs="Arial" w:ascii="Arial" w:hAnsi="Arial"/>
                <w:spacing w:val="-3"/>
                <w:w w:val="101"/>
                <w:sz w:val="19"/>
                <w:szCs w:val="19"/>
                <w:lang w:val="en-US" w:eastAsia="en-US"/>
              </w:rPr>
              <w:t>t</w:t>
            </w:r>
            <w:r>
              <w:rPr>
                <w:rFonts w:eastAsia="Verdana" w:cs="Arial" w:ascii="Arial" w:hAnsi="Arial"/>
                <w:w w:val="101"/>
                <w:sz w:val="19"/>
                <w:szCs w:val="19"/>
                <w:lang w:val="en-US" w:eastAsia="en-US"/>
              </w:rPr>
              <w:t>i</w:t>
            </w:r>
            <w:r>
              <w:rPr>
                <w:rFonts w:eastAsia="Verdana" w:cs="Arial" w:ascii="Arial" w:hAnsi="Arial"/>
                <w:spacing w:val="2"/>
                <w:w w:val="101"/>
                <w:sz w:val="19"/>
                <w:szCs w:val="19"/>
                <w:lang w:val="en-US" w:eastAsia="en-US"/>
              </w:rPr>
              <w:t>v</w:t>
            </w:r>
            <w:r>
              <w:rPr>
                <w:rFonts w:eastAsia="Verdana" w:cs="Arial" w:ascii="Arial" w:hAnsi="Arial"/>
                <w:w w:val="101"/>
                <w:sz w:val="19"/>
                <w:szCs w:val="19"/>
                <w:lang w:val="en-US" w:eastAsia="en-US"/>
              </w:rPr>
              <w:t xml:space="preserve">e </w:t>
            </w:r>
            <w:r>
              <w:rPr>
                <w:rFonts w:eastAsia="Verdana" w:cs="Arial" w:ascii="Arial" w:hAnsi="Arial"/>
                <w:spacing w:val="1"/>
                <w:w w:val="101"/>
                <w:sz w:val="19"/>
                <w:szCs w:val="19"/>
                <w:lang w:val="en-US" w:eastAsia="en-US"/>
              </w:rPr>
              <w:t>te</w:t>
            </w:r>
            <w:r>
              <w:rPr>
                <w:rFonts w:eastAsia="Verdana" w:cs="Arial" w:ascii="Arial" w:hAnsi="Arial"/>
                <w:w w:val="101"/>
                <w:sz w:val="19"/>
                <w:szCs w:val="19"/>
                <w:lang w:val="en-US" w:eastAsia="en-US"/>
              </w:rPr>
              <w:t>r</w:t>
            </w:r>
            <w:r>
              <w:rPr>
                <w:rFonts w:eastAsia="Verdana" w:cs="Arial" w:ascii="Arial" w:hAnsi="Arial"/>
                <w:spacing w:val="-5"/>
                <w:w w:val="101"/>
                <w:sz w:val="19"/>
                <w:szCs w:val="19"/>
                <w:lang w:val="en-US" w:eastAsia="en-US"/>
              </w:rPr>
              <w:t>r</w:t>
            </w:r>
            <w:r>
              <w:rPr>
                <w:rFonts w:eastAsia="Verdana" w:cs="Arial" w:ascii="Arial" w:hAnsi="Arial"/>
                <w:w w:val="101"/>
                <w:sz w:val="19"/>
                <w:szCs w:val="19"/>
                <w:lang w:val="en-US" w:eastAsia="en-US"/>
              </w:rPr>
              <w:t>i</w:t>
            </w:r>
            <w:r>
              <w:rPr>
                <w:rFonts w:eastAsia="Verdana" w:cs="Arial" w:ascii="Arial" w:hAnsi="Arial"/>
                <w:spacing w:val="1"/>
                <w:w w:val="101"/>
                <w:sz w:val="19"/>
                <w:szCs w:val="19"/>
                <w:lang w:val="en-US" w:eastAsia="en-US"/>
              </w:rPr>
              <w:t>t</w:t>
            </w:r>
            <w:r>
              <w:rPr>
                <w:rFonts w:eastAsia="Verdana" w:cs="Arial" w:ascii="Arial" w:hAnsi="Arial"/>
                <w:spacing w:val="-1"/>
                <w:w w:val="101"/>
                <w:sz w:val="19"/>
                <w:szCs w:val="19"/>
                <w:lang w:val="en-US" w:eastAsia="en-US"/>
              </w:rPr>
              <w:t>o</w:t>
            </w:r>
            <w:r>
              <w:rPr>
                <w:rFonts w:eastAsia="Verdana" w:cs="Arial" w:ascii="Arial" w:hAnsi="Arial"/>
                <w:spacing w:val="-5"/>
                <w:w w:val="101"/>
                <w:sz w:val="19"/>
                <w:szCs w:val="19"/>
                <w:lang w:val="en-US" w:eastAsia="en-US"/>
              </w:rPr>
              <w:t>r</w:t>
            </w:r>
            <w:r>
              <w:rPr>
                <w:rFonts w:eastAsia="Verdana" w:cs="Arial" w:ascii="Arial" w:hAnsi="Arial"/>
                <w:spacing w:val="5"/>
                <w:w w:val="101"/>
                <w:sz w:val="19"/>
                <w:szCs w:val="19"/>
                <w:lang w:val="en-US" w:eastAsia="en-US"/>
              </w:rPr>
              <w:t>i</w:t>
            </w:r>
            <w:r>
              <w:rPr>
                <w:rFonts w:eastAsia="Verdana" w:cs="Arial" w:ascii="Arial" w:hAnsi="Arial"/>
                <w:spacing w:val="-5"/>
                <w:w w:val="101"/>
                <w:sz w:val="19"/>
                <w:szCs w:val="19"/>
                <w:lang w:val="en-US" w:eastAsia="en-US"/>
              </w:rPr>
              <w:t>a</w:t>
            </w:r>
            <w:r>
              <w:rPr>
                <w:rFonts w:eastAsia="Verdana" w:cs="Arial" w:ascii="Arial" w:hAnsi="Arial"/>
                <w:w w:val="101"/>
                <w:sz w:val="19"/>
                <w:szCs w:val="19"/>
                <w:lang w:val="en-US" w:eastAsia="en-US"/>
              </w:rPr>
              <w:t>li</w:t>
            </w:r>
          </w:p>
        </w:tc>
        <w:tc>
          <w:tcPr>
            <w:tcW w:w="206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76" w:before="0" w:after="200"/>
              <w:rPr>
                <w:rFonts w:ascii="Arial" w:hAnsi="Arial" w:eastAsia="Calibri" w:cs="Arial"/>
                <w:sz w:val="22"/>
                <w:szCs w:val="22"/>
                <w:lang w:val="en-US" w:eastAsia="en-US"/>
              </w:rPr>
            </w:pPr>
            <w:r>
              <w:rPr>
                <w:rFonts w:eastAsia="Calibri" w:cs="Arial" w:ascii="Arial" w:hAnsi="Arial"/>
                <w:sz w:val="22"/>
                <w:szCs w:val="22"/>
                <w:lang w:val="en-US" w:eastAsia="en-US"/>
              </w:rPr>
            </w:r>
          </w:p>
        </w:tc>
      </w:tr>
      <w:tr>
        <w:trPr>
          <w:trHeight w:val="566" w:hRule="exact"/>
        </w:trPr>
        <w:tc>
          <w:tcPr>
            <w:tcW w:w="51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before="23" w:after="0"/>
              <w:ind w:left="229" w:right="-20" w:hanging="0"/>
              <w:rPr>
                <w:rFonts w:ascii="Arial" w:hAnsi="Arial" w:eastAsia="Verdana" w:cs="Arial"/>
                <w:sz w:val="20"/>
                <w:szCs w:val="20"/>
                <w:lang w:val="en-US" w:eastAsia="en-US"/>
              </w:rPr>
            </w:pPr>
            <w:r>
              <w:rPr>
                <w:rFonts w:eastAsia="Verdana" w:cs="Arial" w:ascii="Arial" w:hAnsi="Arial"/>
                <w:spacing w:val="1"/>
                <w:sz w:val="20"/>
                <w:szCs w:val="20"/>
                <w:lang w:val="en-US" w:eastAsia="en-US"/>
              </w:rPr>
              <w:t>3</w:t>
            </w:r>
            <w:r>
              <w:rPr>
                <w:rFonts w:eastAsia="Verdana" w:cs="Arial" w:ascii="Arial" w:hAnsi="Arial"/>
                <w:sz w:val="20"/>
                <w:szCs w:val="20"/>
                <w:lang w:val="en-US" w:eastAsia="en-US"/>
              </w:rPr>
              <w:t>.</w:t>
            </w:r>
          </w:p>
        </w:tc>
        <w:tc>
          <w:tcPr>
            <w:tcW w:w="287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before="33" w:after="0"/>
              <w:ind w:left="52" w:right="-20" w:hanging="0"/>
              <w:rPr>
                <w:rFonts w:ascii="Arial" w:hAnsi="Arial" w:eastAsia="Verdana" w:cs="Arial"/>
                <w:sz w:val="19"/>
                <w:szCs w:val="19"/>
                <w:lang w:val="en-US" w:eastAsia="en-US"/>
              </w:rPr>
            </w:pPr>
            <w:r>
              <w:rPr>
                <w:rFonts w:eastAsia="Verdana" w:cs="Arial" w:ascii="Arial" w:hAnsi="Arial"/>
                <w:spacing w:val="-4"/>
                <w:sz w:val="19"/>
                <w:szCs w:val="19"/>
                <w:lang w:val="en-US" w:eastAsia="en-US"/>
              </w:rPr>
              <w:t>I</w:t>
            </w:r>
            <w:r>
              <w:rPr>
                <w:rFonts w:eastAsia="Verdana" w:cs="Arial" w:ascii="Arial" w:hAnsi="Arial"/>
                <w:sz w:val="19"/>
                <w:szCs w:val="19"/>
                <w:lang w:val="en-US" w:eastAsia="en-US"/>
              </w:rPr>
              <w:t>NPS</w:t>
            </w:r>
            <w:r>
              <w:rPr>
                <w:rFonts w:eastAsia="Verdana" w:cs="Arial" w:ascii="Arial" w:hAnsi="Arial"/>
                <w:spacing w:val="3"/>
                <w:sz w:val="19"/>
                <w:szCs w:val="19"/>
                <w:lang w:val="en-US" w:eastAsia="en-US"/>
              </w:rPr>
              <w:t xml:space="preserve"> </w:t>
            </w:r>
            <w:r>
              <w:rPr>
                <w:rFonts w:eastAsia="Verdana" w:cs="Arial" w:ascii="Arial" w:hAnsi="Arial"/>
                <w:sz w:val="19"/>
                <w:szCs w:val="19"/>
                <w:lang w:val="en-US" w:eastAsia="en-US"/>
              </w:rPr>
              <w:t>-</w:t>
            </w:r>
            <w:r>
              <w:rPr>
                <w:rFonts w:eastAsia="Verdana" w:cs="Arial" w:ascii="Arial" w:hAnsi="Arial"/>
                <w:spacing w:val="1"/>
                <w:sz w:val="19"/>
                <w:szCs w:val="19"/>
                <w:lang w:val="en-US" w:eastAsia="en-US"/>
              </w:rPr>
              <w:t xml:space="preserve"> </w:t>
            </w:r>
            <w:r>
              <w:rPr>
                <w:rFonts w:eastAsia="Verdana" w:cs="Arial" w:ascii="Arial" w:hAnsi="Arial"/>
                <w:sz w:val="19"/>
                <w:szCs w:val="19"/>
                <w:lang w:val="en-US" w:eastAsia="en-US"/>
              </w:rPr>
              <w:t>ma</w:t>
            </w:r>
            <w:r>
              <w:rPr>
                <w:rFonts w:eastAsia="Verdana" w:cs="Arial" w:ascii="Arial" w:hAnsi="Arial"/>
                <w:spacing w:val="1"/>
                <w:sz w:val="19"/>
                <w:szCs w:val="19"/>
                <w:lang w:val="en-US" w:eastAsia="en-US"/>
              </w:rPr>
              <w:t>t</w:t>
            </w:r>
            <w:r>
              <w:rPr>
                <w:rFonts w:eastAsia="Verdana" w:cs="Arial" w:ascii="Arial" w:hAnsi="Arial"/>
                <w:spacing w:val="-5"/>
                <w:sz w:val="19"/>
                <w:szCs w:val="19"/>
                <w:lang w:val="en-US" w:eastAsia="en-US"/>
              </w:rPr>
              <w:t>r</w:t>
            </w:r>
            <w:r>
              <w:rPr>
                <w:rFonts w:eastAsia="Verdana" w:cs="Arial" w:ascii="Arial" w:hAnsi="Arial"/>
                <w:sz w:val="19"/>
                <w:szCs w:val="19"/>
                <w:lang w:val="en-US" w:eastAsia="en-US"/>
              </w:rPr>
              <w:t>i</w:t>
            </w:r>
            <w:r>
              <w:rPr>
                <w:rFonts w:eastAsia="Verdana" w:cs="Arial" w:ascii="Arial" w:hAnsi="Arial"/>
                <w:spacing w:val="1"/>
                <w:sz w:val="19"/>
                <w:szCs w:val="19"/>
                <w:lang w:val="en-US" w:eastAsia="en-US"/>
              </w:rPr>
              <w:t>c</w:t>
            </w:r>
            <w:r>
              <w:rPr>
                <w:rFonts w:eastAsia="Verdana" w:cs="Arial" w:ascii="Arial" w:hAnsi="Arial"/>
                <w:spacing w:val="-6"/>
                <w:sz w:val="19"/>
                <w:szCs w:val="19"/>
                <w:lang w:val="en-US" w:eastAsia="en-US"/>
              </w:rPr>
              <w:t>o</w:t>
            </w:r>
            <w:r>
              <w:rPr>
                <w:rFonts w:eastAsia="Verdana" w:cs="Arial" w:ascii="Arial" w:hAnsi="Arial"/>
                <w:spacing w:val="5"/>
                <w:sz w:val="19"/>
                <w:szCs w:val="19"/>
                <w:lang w:val="en-US" w:eastAsia="en-US"/>
              </w:rPr>
              <w:t>l</w:t>
            </w:r>
            <w:r>
              <w:rPr>
                <w:rFonts w:eastAsia="Verdana" w:cs="Arial" w:ascii="Arial" w:hAnsi="Arial"/>
                <w:sz w:val="19"/>
                <w:szCs w:val="19"/>
                <w:lang w:val="en-US" w:eastAsia="en-US"/>
              </w:rPr>
              <w:t>a</w:t>
            </w:r>
            <w:r>
              <w:rPr>
                <w:rFonts w:eastAsia="Verdana" w:cs="Arial" w:ascii="Arial" w:hAnsi="Arial"/>
                <w:spacing w:val="9"/>
                <w:sz w:val="19"/>
                <w:szCs w:val="19"/>
                <w:lang w:val="en-US" w:eastAsia="en-US"/>
              </w:rPr>
              <w:t xml:space="preserve"> </w:t>
            </w:r>
            <w:r>
              <w:rPr>
                <w:rFonts w:eastAsia="Verdana" w:cs="Arial" w:ascii="Arial" w:hAnsi="Arial"/>
                <w:spacing w:val="-5"/>
                <w:w w:val="101"/>
                <w:sz w:val="19"/>
                <w:szCs w:val="19"/>
                <w:lang w:val="en-US" w:eastAsia="en-US"/>
              </w:rPr>
              <w:t>az</w:t>
            </w:r>
            <w:r>
              <w:rPr>
                <w:rFonts w:eastAsia="Verdana" w:cs="Arial" w:ascii="Arial" w:hAnsi="Arial"/>
                <w:spacing w:val="5"/>
                <w:w w:val="101"/>
                <w:sz w:val="19"/>
                <w:szCs w:val="19"/>
                <w:lang w:val="en-US" w:eastAsia="en-US"/>
              </w:rPr>
              <w:t>i</w:t>
            </w:r>
            <w:r>
              <w:rPr>
                <w:rFonts w:eastAsia="Verdana" w:cs="Arial" w:ascii="Arial" w:hAnsi="Arial"/>
                <w:spacing w:val="1"/>
                <w:w w:val="101"/>
                <w:sz w:val="19"/>
                <w:szCs w:val="19"/>
                <w:lang w:val="en-US" w:eastAsia="en-US"/>
              </w:rPr>
              <w:t>e</w:t>
            </w:r>
            <w:r>
              <w:rPr>
                <w:rFonts w:eastAsia="Verdana" w:cs="Arial" w:ascii="Arial" w:hAnsi="Arial"/>
                <w:spacing w:val="-6"/>
                <w:w w:val="101"/>
                <w:sz w:val="19"/>
                <w:szCs w:val="19"/>
                <w:lang w:val="en-US" w:eastAsia="en-US"/>
              </w:rPr>
              <w:t>n</w:t>
            </w:r>
            <w:r>
              <w:rPr>
                <w:rFonts w:eastAsia="Verdana" w:cs="Arial" w:ascii="Arial" w:hAnsi="Arial"/>
                <w:w w:val="101"/>
                <w:sz w:val="19"/>
                <w:szCs w:val="19"/>
                <w:lang w:val="en-US" w:eastAsia="en-US"/>
              </w:rPr>
              <w:t>da</w:t>
            </w:r>
          </w:p>
        </w:tc>
        <w:tc>
          <w:tcPr>
            <w:tcW w:w="17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76" w:before="0" w:after="200"/>
              <w:rPr>
                <w:rFonts w:ascii="Arial" w:hAnsi="Arial" w:eastAsia="Calibri" w:cs="Arial"/>
                <w:sz w:val="22"/>
                <w:szCs w:val="22"/>
                <w:lang w:val="en-US" w:eastAsia="en-US"/>
              </w:rPr>
            </w:pPr>
            <w:r>
              <w:rPr>
                <w:rFonts w:eastAsia="Calibri" w:cs="Arial" w:ascii="Arial" w:hAnsi="Arial"/>
                <w:sz w:val="22"/>
                <w:szCs w:val="22"/>
                <w:lang w:val="en-US" w:eastAsia="en-US"/>
              </w:rPr>
            </w:r>
          </w:p>
        </w:tc>
        <w:tc>
          <w:tcPr>
            <w:tcW w:w="197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20"/>
                <w:tab w:val="left" w:pos="980" w:leader="none"/>
                <w:tab w:val="left" w:pos="1460" w:leader="none"/>
              </w:tabs>
              <w:spacing w:lineRule="exact" w:line="278" w:before="2" w:after="0"/>
              <w:ind w:left="124" w:right="-7" w:hanging="0"/>
              <w:rPr>
                <w:rFonts w:ascii="Arial" w:hAnsi="Arial" w:eastAsia="Verdana" w:cs="Arial"/>
                <w:sz w:val="19"/>
                <w:szCs w:val="19"/>
                <w:lang w:val="en-US" w:eastAsia="en-US"/>
              </w:rPr>
            </w:pPr>
            <w:r>
              <w:rPr>
                <w:rFonts w:eastAsia="Verdana" w:cs="Arial" w:ascii="Arial" w:hAnsi="Arial"/>
                <w:spacing w:val="-4"/>
                <w:sz w:val="19"/>
                <w:szCs w:val="19"/>
                <w:lang w:val="en-US" w:eastAsia="en-US"/>
              </w:rPr>
              <w:t>I</w:t>
            </w:r>
            <w:r>
              <w:rPr>
                <w:rFonts w:eastAsia="Verdana" w:cs="Arial" w:ascii="Arial" w:hAnsi="Arial"/>
                <w:sz w:val="19"/>
                <w:szCs w:val="19"/>
                <w:lang w:val="en-US" w:eastAsia="en-US"/>
              </w:rPr>
              <w:t>NPS</w:t>
            </w:r>
            <w:r>
              <w:rPr>
                <w:rFonts w:eastAsia="Verdana" w:cs="Arial" w:ascii="Arial" w:hAnsi="Arial"/>
                <w:spacing w:val="-62"/>
                <w:sz w:val="19"/>
                <w:szCs w:val="19"/>
                <w:lang w:val="en-US" w:eastAsia="en-US"/>
              </w:rPr>
              <w:t xml:space="preserve"> </w:t>
            </w:r>
            <w:r>
              <w:rPr>
                <w:rFonts w:eastAsia="Verdana" w:cs="Arial" w:ascii="Arial" w:hAnsi="Arial"/>
                <w:sz w:val="19"/>
                <w:szCs w:val="19"/>
                <w:lang w:val="en-US" w:eastAsia="en-US"/>
              </w:rPr>
              <w:t xml:space="preserve"> - </w:t>
            </w:r>
            <w:r>
              <w:rPr>
                <w:rFonts w:eastAsia="Verdana" w:cs="Arial" w:ascii="Arial" w:hAnsi="Arial"/>
                <w:spacing w:val="1"/>
                <w:w w:val="101"/>
                <w:sz w:val="19"/>
                <w:szCs w:val="19"/>
                <w:lang w:val="en-US" w:eastAsia="en-US"/>
              </w:rPr>
              <w:t>s</w:t>
            </w:r>
            <w:r>
              <w:rPr>
                <w:rFonts w:eastAsia="Verdana" w:cs="Arial" w:ascii="Arial" w:hAnsi="Arial"/>
                <w:spacing w:val="-4"/>
                <w:w w:val="101"/>
                <w:sz w:val="19"/>
                <w:szCs w:val="19"/>
                <w:lang w:val="en-US" w:eastAsia="en-US"/>
              </w:rPr>
              <w:t>e</w:t>
            </w:r>
            <w:r>
              <w:rPr>
                <w:rFonts w:eastAsia="Verdana" w:cs="Arial" w:ascii="Arial" w:hAnsi="Arial"/>
                <w:w w:val="101"/>
                <w:sz w:val="19"/>
                <w:szCs w:val="19"/>
                <w:lang w:val="en-US" w:eastAsia="en-US"/>
              </w:rPr>
              <w:t xml:space="preserve">de </w:t>
            </w:r>
            <w:r>
              <w:rPr>
                <w:rFonts w:eastAsia="Verdana" w:cs="Arial" w:ascii="Arial" w:hAnsi="Arial"/>
                <w:spacing w:val="1"/>
                <w:w w:val="101"/>
                <w:sz w:val="19"/>
                <w:szCs w:val="19"/>
                <w:lang w:val="en-US" w:eastAsia="en-US"/>
              </w:rPr>
              <w:t>c</w:t>
            </w:r>
            <w:r>
              <w:rPr>
                <w:rFonts w:eastAsia="Verdana" w:cs="Arial" w:ascii="Arial" w:hAnsi="Arial"/>
                <w:spacing w:val="-1"/>
                <w:w w:val="101"/>
                <w:sz w:val="19"/>
                <w:szCs w:val="19"/>
                <w:lang w:val="en-US" w:eastAsia="en-US"/>
              </w:rPr>
              <w:t>o</w:t>
            </w:r>
            <w:r>
              <w:rPr>
                <w:rFonts w:eastAsia="Verdana" w:cs="Arial" w:ascii="Arial" w:hAnsi="Arial"/>
                <w:w w:val="101"/>
                <w:sz w:val="19"/>
                <w:szCs w:val="19"/>
                <w:lang w:val="en-US" w:eastAsia="en-US"/>
              </w:rPr>
              <w:t>m</w:t>
            </w:r>
            <w:r>
              <w:rPr>
                <w:rFonts w:eastAsia="Verdana" w:cs="Arial" w:ascii="Arial" w:hAnsi="Arial"/>
                <w:spacing w:val="-4"/>
                <w:w w:val="101"/>
                <w:sz w:val="19"/>
                <w:szCs w:val="19"/>
                <w:lang w:val="en-US" w:eastAsia="en-US"/>
              </w:rPr>
              <w:t>p</w:t>
            </w:r>
            <w:r>
              <w:rPr>
                <w:rFonts w:eastAsia="Verdana" w:cs="Arial" w:ascii="Arial" w:hAnsi="Arial"/>
                <w:spacing w:val="1"/>
                <w:w w:val="101"/>
                <w:sz w:val="19"/>
                <w:szCs w:val="19"/>
                <w:lang w:val="en-US" w:eastAsia="en-US"/>
              </w:rPr>
              <w:t>ete</w:t>
            </w:r>
            <w:r>
              <w:rPr>
                <w:rFonts w:eastAsia="Verdana" w:cs="Arial" w:ascii="Arial" w:hAnsi="Arial"/>
                <w:spacing w:val="-6"/>
                <w:w w:val="101"/>
                <w:sz w:val="19"/>
                <w:szCs w:val="19"/>
                <w:lang w:val="en-US" w:eastAsia="en-US"/>
              </w:rPr>
              <w:t>n</w:t>
            </w:r>
            <w:r>
              <w:rPr>
                <w:rFonts w:eastAsia="Verdana" w:cs="Arial" w:ascii="Arial" w:hAnsi="Arial"/>
                <w:spacing w:val="1"/>
                <w:w w:val="101"/>
                <w:sz w:val="19"/>
                <w:szCs w:val="19"/>
                <w:lang w:val="en-US" w:eastAsia="en-US"/>
              </w:rPr>
              <w:t>t</w:t>
            </w:r>
            <w:r>
              <w:rPr>
                <w:rFonts w:eastAsia="Verdana" w:cs="Arial" w:ascii="Arial" w:hAnsi="Arial"/>
                <w:w w:val="101"/>
                <w:sz w:val="19"/>
                <w:szCs w:val="19"/>
                <w:lang w:val="en-US" w:eastAsia="en-US"/>
              </w:rPr>
              <w:t>e</w:t>
            </w:r>
          </w:p>
        </w:tc>
        <w:tc>
          <w:tcPr>
            <w:tcW w:w="206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76" w:before="0" w:after="200"/>
              <w:rPr>
                <w:rFonts w:ascii="Arial" w:hAnsi="Arial" w:eastAsia="Calibri" w:cs="Arial"/>
                <w:sz w:val="22"/>
                <w:szCs w:val="22"/>
                <w:lang w:val="en-US" w:eastAsia="en-US"/>
              </w:rPr>
            </w:pPr>
            <w:r>
              <w:rPr>
                <w:rFonts w:eastAsia="Calibri" w:cs="Arial" w:ascii="Arial" w:hAnsi="Arial"/>
                <w:sz w:val="22"/>
                <w:szCs w:val="22"/>
                <w:lang w:val="en-US" w:eastAsia="en-US"/>
              </w:rPr>
            </w:r>
          </w:p>
        </w:tc>
      </w:tr>
      <w:tr>
        <w:trPr>
          <w:trHeight w:val="1133" w:hRule="exact"/>
        </w:trPr>
        <w:tc>
          <w:tcPr>
            <w:tcW w:w="51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before="23" w:after="0"/>
              <w:ind w:left="229" w:right="-20" w:hanging="0"/>
              <w:rPr>
                <w:rFonts w:ascii="Arial" w:hAnsi="Arial" w:eastAsia="Verdana" w:cs="Arial"/>
                <w:sz w:val="20"/>
                <w:szCs w:val="20"/>
                <w:lang w:val="en-US" w:eastAsia="en-US"/>
              </w:rPr>
            </w:pPr>
            <w:r>
              <w:rPr>
                <w:rFonts w:eastAsia="Verdana" w:cs="Arial" w:ascii="Arial" w:hAnsi="Arial"/>
                <w:spacing w:val="1"/>
                <w:sz w:val="20"/>
                <w:szCs w:val="20"/>
                <w:lang w:val="en-US" w:eastAsia="en-US"/>
              </w:rPr>
              <w:t>4</w:t>
            </w:r>
            <w:r>
              <w:rPr>
                <w:rFonts w:eastAsia="Verdana" w:cs="Arial" w:ascii="Arial" w:hAnsi="Arial"/>
                <w:sz w:val="20"/>
                <w:szCs w:val="20"/>
                <w:lang w:val="en-US" w:eastAsia="en-US"/>
              </w:rPr>
              <w:t>.</w:t>
            </w:r>
          </w:p>
        </w:tc>
        <w:tc>
          <w:tcPr>
            <w:tcW w:w="287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90" w:before="33" w:after="0"/>
              <w:ind w:left="52" w:right="-9" w:hanging="0"/>
              <w:rPr>
                <w:rFonts w:ascii="Arial" w:hAnsi="Arial" w:eastAsia="Verdana" w:cs="Arial"/>
                <w:sz w:val="19"/>
                <w:szCs w:val="19"/>
                <w:lang w:eastAsia="en-US"/>
              </w:rPr>
            </w:pPr>
            <w:r>
              <w:rPr>
                <w:rFonts w:eastAsia="Verdana" w:cs="Arial" w:ascii="Arial" w:hAnsi="Arial"/>
                <w:spacing w:val="-4"/>
                <w:sz w:val="19"/>
                <w:szCs w:val="19"/>
                <w:lang w:eastAsia="en-US"/>
              </w:rPr>
              <w:t>I</w:t>
            </w:r>
            <w:r>
              <w:rPr>
                <w:rFonts w:eastAsia="Verdana" w:cs="Arial" w:ascii="Arial" w:hAnsi="Arial"/>
                <w:sz w:val="19"/>
                <w:szCs w:val="19"/>
                <w:lang w:eastAsia="en-US"/>
              </w:rPr>
              <w:t>NPS -</w:t>
            </w:r>
            <w:r>
              <w:rPr>
                <w:rFonts w:eastAsia="Verdana" w:cs="Arial" w:ascii="Arial" w:hAnsi="Arial"/>
                <w:spacing w:val="67"/>
                <w:sz w:val="19"/>
                <w:szCs w:val="19"/>
                <w:lang w:eastAsia="en-US"/>
              </w:rPr>
              <w:t xml:space="preserve"> </w:t>
            </w:r>
            <w:r>
              <w:rPr>
                <w:rFonts w:eastAsia="Verdana" w:cs="Arial" w:ascii="Arial" w:hAnsi="Arial"/>
                <w:w w:val="101"/>
                <w:sz w:val="19"/>
                <w:szCs w:val="19"/>
                <w:lang w:eastAsia="en-US"/>
              </w:rPr>
              <w:t>p</w:t>
            </w:r>
            <w:r>
              <w:rPr>
                <w:rFonts w:eastAsia="Verdana" w:cs="Arial" w:ascii="Arial" w:hAnsi="Arial"/>
                <w:spacing w:val="-1"/>
                <w:w w:val="101"/>
                <w:sz w:val="19"/>
                <w:szCs w:val="19"/>
                <w:lang w:eastAsia="en-US"/>
              </w:rPr>
              <w:t>o</w:t>
            </w:r>
            <w:r>
              <w:rPr>
                <w:rFonts w:eastAsia="Verdana" w:cs="Arial" w:ascii="Arial" w:hAnsi="Arial"/>
                <w:spacing w:val="1"/>
                <w:w w:val="101"/>
                <w:sz w:val="19"/>
                <w:szCs w:val="19"/>
                <w:lang w:eastAsia="en-US"/>
              </w:rPr>
              <w:t>s</w:t>
            </w:r>
            <w:r>
              <w:rPr>
                <w:rFonts w:eastAsia="Verdana" w:cs="Arial" w:ascii="Arial" w:hAnsi="Arial"/>
                <w:spacing w:val="5"/>
                <w:w w:val="101"/>
                <w:sz w:val="19"/>
                <w:szCs w:val="19"/>
                <w:lang w:eastAsia="en-US"/>
              </w:rPr>
              <w:t>i</w:t>
            </w:r>
            <w:r>
              <w:rPr>
                <w:rFonts w:eastAsia="Verdana" w:cs="Arial" w:ascii="Arial" w:hAnsi="Arial"/>
                <w:spacing w:val="-5"/>
                <w:w w:val="101"/>
                <w:sz w:val="19"/>
                <w:szCs w:val="19"/>
                <w:lang w:eastAsia="en-US"/>
              </w:rPr>
              <w:t>z</w:t>
            </w:r>
            <w:r>
              <w:rPr>
                <w:rFonts w:eastAsia="Verdana" w:cs="Arial" w:ascii="Arial" w:hAnsi="Arial"/>
                <w:spacing w:val="5"/>
                <w:w w:val="101"/>
                <w:sz w:val="19"/>
                <w:szCs w:val="19"/>
                <w:lang w:eastAsia="en-US"/>
              </w:rPr>
              <w:t>i</w:t>
            </w:r>
            <w:r>
              <w:rPr>
                <w:rFonts w:eastAsia="Verdana" w:cs="Arial" w:ascii="Arial" w:hAnsi="Arial"/>
                <w:spacing w:val="-1"/>
                <w:w w:val="101"/>
                <w:sz w:val="19"/>
                <w:szCs w:val="19"/>
                <w:lang w:eastAsia="en-US"/>
              </w:rPr>
              <w:t>o</w:t>
            </w:r>
            <w:r>
              <w:rPr>
                <w:rFonts w:eastAsia="Verdana" w:cs="Arial" w:ascii="Arial" w:hAnsi="Arial"/>
                <w:spacing w:val="-6"/>
                <w:w w:val="101"/>
                <w:sz w:val="19"/>
                <w:szCs w:val="19"/>
                <w:lang w:eastAsia="en-US"/>
              </w:rPr>
              <w:t>n</w:t>
            </w:r>
            <w:r>
              <w:rPr>
                <w:rFonts w:eastAsia="Verdana" w:cs="Arial" w:ascii="Arial" w:hAnsi="Arial"/>
                <w:w w:val="101"/>
                <w:sz w:val="19"/>
                <w:szCs w:val="19"/>
                <w:lang w:eastAsia="en-US"/>
              </w:rPr>
              <w:t xml:space="preserve">e </w:t>
            </w:r>
            <w:r>
              <w:rPr>
                <w:rFonts w:eastAsia="Verdana" w:cs="Arial" w:ascii="Arial" w:hAnsi="Arial"/>
                <w:spacing w:val="1"/>
                <w:sz w:val="19"/>
                <w:szCs w:val="19"/>
                <w:lang w:eastAsia="en-US"/>
              </w:rPr>
              <w:t>c</w:t>
            </w:r>
            <w:r>
              <w:rPr>
                <w:rFonts w:eastAsia="Verdana" w:cs="Arial" w:ascii="Arial" w:hAnsi="Arial"/>
                <w:spacing w:val="-1"/>
                <w:sz w:val="19"/>
                <w:szCs w:val="19"/>
                <w:lang w:eastAsia="en-US"/>
              </w:rPr>
              <w:t>on</w:t>
            </w:r>
            <w:r>
              <w:rPr>
                <w:rFonts w:eastAsia="Verdana" w:cs="Arial" w:ascii="Arial" w:hAnsi="Arial"/>
                <w:spacing w:val="1"/>
                <w:sz w:val="19"/>
                <w:szCs w:val="19"/>
                <w:lang w:eastAsia="en-US"/>
              </w:rPr>
              <w:t>t</w:t>
            </w:r>
            <w:r>
              <w:rPr>
                <w:rFonts w:eastAsia="Verdana" w:cs="Arial" w:ascii="Arial" w:hAnsi="Arial"/>
                <w:spacing w:val="-5"/>
                <w:sz w:val="19"/>
                <w:szCs w:val="19"/>
                <w:lang w:eastAsia="en-US"/>
              </w:rPr>
              <w:t>r</w:t>
            </w:r>
            <w:r>
              <w:rPr>
                <w:rFonts w:eastAsia="Verdana" w:cs="Arial" w:ascii="Arial" w:hAnsi="Arial"/>
                <w:spacing w:val="5"/>
                <w:sz w:val="19"/>
                <w:szCs w:val="19"/>
                <w:lang w:eastAsia="en-US"/>
              </w:rPr>
              <w:t>i</w:t>
            </w:r>
            <w:r>
              <w:rPr>
                <w:rFonts w:eastAsia="Verdana" w:cs="Arial" w:ascii="Arial" w:hAnsi="Arial"/>
                <w:sz w:val="19"/>
                <w:szCs w:val="19"/>
                <w:lang w:eastAsia="en-US"/>
              </w:rPr>
              <w:t>b</w:t>
            </w:r>
            <w:r>
              <w:rPr>
                <w:rFonts w:eastAsia="Verdana" w:cs="Arial" w:ascii="Arial" w:hAnsi="Arial"/>
                <w:spacing w:val="-6"/>
                <w:sz w:val="19"/>
                <w:szCs w:val="19"/>
                <w:lang w:eastAsia="en-US"/>
              </w:rPr>
              <w:t>u</w:t>
            </w:r>
            <w:r>
              <w:rPr>
                <w:rFonts w:eastAsia="Verdana" w:cs="Arial" w:ascii="Arial" w:hAnsi="Arial"/>
                <w:spacing w:val="-3"/>
                <w:sz w:val="19"/>
                <w:szCs w:val="19"/>
                <w:lang w:eastAsia="en-US"/>
              </w:rPr>
              <w:t>t</w:t>
            </w:r>
            <w:r>
              <w:rPr>
                <w:rFonts w:eastAsia="Verdana" w:cs="Arial" w:ascii="Arial" w:hAnsi="Arial"/>
                <w:spacing w:val="5"/>
                <w:sz w:val="19"/>
                <w:szCs w:val="19"/>
                <w:lang w:eastAsia="en-US"/>
              </w:rPr>
              <w:t>i</w:t>
            </w:r>
            <w:r>
              <w:rPr>
                <w:rFonts w:eastAsia="Verdana" w:cs="Arial" w:ascii="Arial" w:hAnsi="Arial"/>
                <w:spacing w:val="-3"/>
                <w:sz w:val="19"/>
                <w:szCs w:val="19"/>
                <w:lang w:eastAsia="en-US"/>
              </w:rPr>
              <w:t>v</w:t>
            </w:r>
            <w:r>
              <w:rPr>
                <w:rFonts w:eastAsia="Verdana" w:cs="Arial" w:ascii="Arial" w:hAnsi="Arial"/>
                <w:sz w:val="19"/>
                <w:szCs w:val="19"/>
                <w:lang w:eastAsia="en-US"/>
              </w:rPr>
              <w:t xml:space="preserve">a </w:t>
            </w:r>
            <w:r>
              <w:rPr>
                <w:rFonts w:eastAsia="Verdana" w:cs="Arial" w:ascii="Arial" w:hAnsi="Arial"/>
                <w:spacing w:val="5"/>
                <w:w w:val="101"/>
                <w:sz w:val="19"/>
                <w:szCs w:val="19"/>
                <w:lang w:eastAsia="en-US"/>
              </w:rPr>
              <w:t>i</w:t>
            </w:r>
            <w:r>
              <w:rPr>
                <w:rFonts w:eastAsia="Verdana" w:cs="Arial" w:ascii="Arial" w:hAnsi="Arial"/>
                <w:spacing w:val="-1"/>
                <w:w w:val="101"/>
                <w:sz w:val="19"/>
                <w:szCs w:val="19"/>
                <w:lang w:eastAsia="en-US"/>
              </w:rPr>
              <w:t>n</w:t>
            </w:r>
            <w:r>
              <w:rPr>
                <w:rFonts w:eastAsia="Verdana" w:cs="Arial" w:ascii="Arial" w:hAnsi="Arial"/>
                <w:spacing w:val="-4"/>
                <w:w w:val="101"/>
                <w:sz w:val="19"/>
                <w:szCs w:val="19"/>
                <w:lang w:eastAsia="en-US"/>
              </w:rPr>
              <w:t>d</w:t>
            </w:r>
            <w:r>
              <w:rPr>
                <w:rFonts w:eastAsia="Verdana" w:cs="Arial" w:ascii="Arial" w:hAnsi="Arial"/>
                <w:w w:val="101"/>
                <w:sz w:val="19"/>
                <w:szCs w:val="19"/>
                <w:lang w:eastAsia="en-US"/>
              </w:rPr>
              <w:t>i</w:t>
            </w:r>
            <w:r>
              <w:rPr>
                <w:rFonts w:eastAsia="Verdana" w:cs="Arial" w:ascii="Arial" w:hAnsi="Arial"/>
                <w:spacing w:val="-3"/>
                <w:w w:val="101"/>
                <w:sz w:val="19"/>
                <w:szCs w:val="19"/>
                <w:lang w:eastAsia="en-US"/>
              </w:rPr>
              <w:t>v</w:t>
            </w:r>
            <w:r>
              <w:rPr>
                <w:rFonts w:eastAsia="Verdana" w:cs="Arial" w:ascii="Arial" w:hAnsi="Arial"/>
                <w:spacing w:val="5"/>
                <w:w w:val="101"/>
                <w:sz w:val="19"/>
                <w:szCs w:val="19"/>
                <w:lang w:eastAsia="en-US"/>
              </w:rPr>
              <w:t>i</w:t>
            </w:r>
            <w:r>
              <w:rPr>
                <w:rFonts w:eastAsia="Verdana" w:cs="Arial" w:ascii="Arial" w:hAnsi="Arial"/>
                <w:w w:val="101"/>
                <w:sz w:val="19"/>
                <w:szCs w:val="19"/>
                <w:lang w:eastAsia="en-US"/>
              </w:rPr>
              <w:t>d</w:t>
            </w:r>
            <w:r>
              <w:rPr>
                <w:rFonts w:eastAsia="Verdana" w:cs="Arial" w:ascii="Arial" w:hAnsi="Arial"/>
                <w:spacing w:val="-1"/>
                <w:w w:val="101"/>
                <w:sz w:val="19"/>
                <w:szCs w:val="19"/>
                <w:lang w:eastAsia="en-US"/>
              </w:rPr>
              <w:t>u</w:t>
            </w:r>
            <w:r>
              <w:rPr>
                <w:rFonts w:eastAsia="Verdana" w:cs="Arial" w:ascii="Arial" w:hAnsi="Arial"/>
                <w:spacing w:val="-5"/>
                <w:w w:val="101"/>
                <w:sz w:val="19"/>
                <w:szCs w:val="19"/>
                <w:lang w:eastAsia="en-US"/>
              </w:rPr>
              <w:t>a</w:t>
            </w:r>
            <w:r>
              <w:rPr>
                <w:rFonts w:eastAsia="Verdana" w:cs="Arial" w:ascii="Arial" w:hAnsi="Arial"/>
                <w:w w:val="101"/>
                <w:sz w:val="19"/>
                <w:szCs w:val="19"/>
                <w:lang w:eastAsia="en-US"/>
              </w:rPr>
              <w:t xml:space="preserve">le </w:t>
            </w:r>
            <w:r>
              <w:rPr>
                <w:rFonts w:eastAsia="Verdana" w:cs="Arial" w:ascii="Arial" w:hAnsi="Arial"/>
                <w:spacing w:val="-3"/>
                <w:sz w:val="19"/>
                <w:szCs w:val="19"/>
                <w:lang w:eastAsia="en-US"/>
              </w:rPr>
              <w:t>t</w:t>
            </w:r>
            <w:r>
              <w:rPr>
                <w:rFonts w:eastAsia="Verdana" w:cs="Arial" w:ascii="Arial" w:hAnsi="Arial"/>
                <w:spacing w:val="5"/>
                <w:sz w:val="19"/>
                <w:szCs w:val="19"/>
                <w:lang w:eastAsia="en-US"/>
              </w:rPr>
              <w:t>i</w:t>
            </w:r>
            <w:r>
              <w:rPr>
                <w:rFonts w:eastAsia="Verdana" w:cs="Arial" w:ascii="Arial" w:hAnsi="Arial"/>
                <w:spacing w:val="1"/>
                <w:sz w:val="19"/>
                <w:szCs w:val="19"/>
                <w:lang w:eastAsia="en-US"/>
              </w:rPr>
              <w:t>t</w:t>
            </w:r>
            <w:r>
              <w:rPr>
                <w:rFonts w:eastAsia="Verdana" w:cs="Arial" w:ascii="Arial" w:hAnsi="Arial"/>
                <w:spacing w:val="-6"/>
                <w:sz w:val="19"/>
                <w:szCs w:val="19"/>
                <w:lang w:eastAsia="en-US"/>
              </w:rPr>
              <w:t>o</w:t>
            </w:r>
            <w:r>
              <w:rPr>
                <w:rFonts w:eastAsia="Verdana" w:cs="Arial" w:ascii="Arial" w:hAnsi="Arial"/>
                <w:spacing w:val="5"/>
                <w:sz w:val="19"/>
                <w:szCs w:val="19"/>
                <w:lang w:eastAsia="en-US"/>
              </w:rPr>
              <w:t>l</w:t>
            </w:r>
            <w:r>
              <w:rPr>
                <w:rFonts w:eastAsia="Verdana" w:cs="Arial" w:ascii="Arial" w:hAnsi="Arial"/>
                <w:sz w:val="19"/>
                <w:szCs w:val="19"/>
                <w:lang w:eastAsia="en-US"/>
              </w:rPr>
              <w:t>a</w:t>
            </w:r>
            <w:r>
              <w:rPr>
                <w:rFonts w:eastAsia="Verdana" w:cs="Arial" w:ascii="Arial" w:hAnsi="Arial"/>
                <w:spacing w:val="-5"/>
                <w:sz w:val="19"/>
                <w:szCs w:val="19"/>
                <w:lang w:eastAsia="en-US"/>
              </w:rPr>
              <w:t>r</w:t>
            </w:r>
            <w:r>
              <w:rPr>
                <w:rFonts w:eastAsia="Verdana" w:cs="Arial" w:ascii="Arial" w:hAnsi="Arial"/>
                <w:spacing w:val="1"/>
                <w:sz w:val="19"/>
                <w:szCs w:val="19"/>
                <w:lang w:eastAsia="en-US"/>
              </w:rPr>
              <w:t>e</w:t>
            </w:r>
            <w:r>
              <w:rPr>
                <w:rFonts w:eastAsia="Verdana" w:cs="Arial" w:ascii="Arial" w:hAnsi="Arial"/>
                <w:spacing w:val="-1"/>
                <w:sz w:val="19"/>
                <w:szCs w:val="19"/>
                <w:lang w:eastAsia="en-US"/>
              </w:rPr>
              <w:t>/</w:t>
            </w:r>
            <w:r>
              <w:rPr>
                <w:rFonts w:eastAsia="Verdana" w:cs="Arial" w:ascii="Arial" w:hAnsi="Arial"/>
                <w:spacing w:val="1"/>
                <w:sz w:val="19"/>
                <w:szCs w:val="19"/>
                <w:lang w:eastAsia="en-US"/>
              </w:rPr>
              <w:t>s</w:t>
            </w:r>
            <w:r>
              <w:rPr>
                <w:rFonts w:eastAsia="Verdana" w:cs="Arial" w:ascii="Arial" w:hAnsi="Arial"/>
                <w:spacing w:val="-6"/>
                <w:sz w:val="19"/>
                <w:szCs w:val="19"/>
                <w:lang w:eastAsia="en-US"/>
              </w:rPr>
              <w:t>o</w:t>
            </w:r>
            <w:r>
              <w:rPr>
                <w:rFonts w:eastAsia="Verdana" w:cs="Arial" w:ascii="Arial" w:hAnsi="Arial"/>
                <w:spacing w:val="-4"/>
                <w:sz w:val="19"/>
                <w:szCs w:val="19"/>
                <w:lang w:eastAsia="en-US"/>
              </w:rPr>
              <w:t>c</w:t>
            </w:r>
            <w:r>
              <w:rPr>
                <w:rFonts w:eastAsia="Verdana" w:cs="Arial" w:ascii="Arial" w:hAnsi="Arial"/>
                <w:sz w:val="19"/>
                <w:szCs w:val="19"/>
                <w:lang w:eastAsia="en-US"/>
              </w:rPr>
              <w:t xml:space="preserve">i </w:t>
            </w:r>
            <w:r>
              <w:rPr>
                <w:rFonts w:eastAsia="Verdana" w:cs="Arial" w:ascii="Arial" w:hAnsi="Arial"/>
                <w:spacing w:val="5"/>
                <w:w w:val="101"/>
                <w:sz w:val="19"/>
                <w:szCs w:val="19"/>
                <w:lang w:eastAsia="en-US"/>
              </w:rPr>
              <w:t>i</w:t>
            </w:r>
            <w:r>
              <w:rPr>
                <w:rFonts w:eastAsia="Verdana" w:cs="Arial" w:ascii="Arial" w:hAnsi="Arial"/>
                <w:spacing w:val="-4"/>
                <w:w w:val="101"/>
                <w:sz w:val="19"/>
                <w:szCs w:val="19"/>
                <w:lang w:eastAsia="en-US"/>
              </w:rPr>
              <w:t>m</w:t>
            </w:r>
            <w:r>
              <w:rPr>
                <w:rFonts w:eastAsia="Verdana" w:cs="Arial" w:ascii="Arial" w:hAnsi="Arial"/>
                <w:w w:val="101"/>
                <w:sz w:val="19"/>
                <w:szCs w:val="19"/>
                <w:lang w:eastAsia="en-US"/>
              </w:rPr>
              <w:t>pr</w:t>
            </w:r>
            <w:r>
              <w:rPr>
                <w:rFonts w:eastAsia="Verdana" w:cs="Arial" w:ascii="Arial" w:hAnsi="Arial"/>
                <w:spacing w:val="1"/>
                <w:w w:val="101"/>
                <w:sz w:val="19"/>
                <w:szCs w:val="19"/>
                <w:lang w:eastAsia="en-US"/>
              </w:rPr>
              <w:t>e</w:t>
            </w:r>
            <w:r>
              <w:rPr>
                <w:rFonts w:eastAsia="Verdana" w:cs="Arial" w:ascii="Arial" w:hAnsi="Arial"/>
                <w:spacing w:val="-4"/>
                <w:w w:val="101"/>
                <w:sz w:val="19"/>
                <w:szCs w:val="19"/>
                <w:lang w:eastAsia="en-US"/>
              </w:rPr>
              <w:t>s</w:t>
            </w:r>
            <w:r>
              <w:rPr>
                <w:rFonts w:eastAsia="Verdana" w:cs="Arial" w:ascii="Arial" w:hAnsi="Arial"/>
                <w:w w:val="101"/>
                <w:sz w:val="19"/>
                <w:szCs w:val="19"/>
                <w:lang w:eastAsia="en-US"/>
              </w:rPr>
              <w:t>e</w:t>
            </w:r>
          </w:p>
          <w:p>
            <w:pPr>
              <w:pStyle w:val="Normal"/>
              <w:widowControl w:val="false"/>
              <w:spacing w:lineRule="exact" w:line="229"/>
              <w:ind w:left="52" w:right="1857" w:hanging="0"/>
              <w:rPr>
                <w:rFonts w:ascii="Arial" w:hAnsi="Arial" w:eastAsia="Verdana" w:cs="Arial"/>
                <w:sz w:val="19"/>
                <w:szCs w:val="19"/>
                <w:lang w:val="en-US" w:eastAsia="en-US"/>
              </w:rPr>
            </w:pPr>
            <w:r>
              <w:rPr>
                <w:rFonts w:eastAsia="Verdana" w:cs="Arial" w:ascii="Arial" w:hAnsi="Arial"/>
                <w:w w:val="101"/>
                <w:position w:val="0"/>
                <w:sz w:val="19"/>
                <w:szCs w:val="19"/>
                <w:lang w:val="en-US" w:eastAsia="en-US"/>
              </w:rPr>
              <w:t>ar</w:t>
            </w:r>
            <w:r>
              <w:rPr>
                <w:rFonts w:eastAsia="Verdana" w:cs="Arial" w:ascii="Arial" w:hAnsi="Arial"/>
                <w:spacing w:val="-3"/>
                <w:w w:val="101"/>
                <w:position w:val="0"/>
                <w:sz w:val="19"/>
                <w:szCs w:val="19"/>
                <w:lang w:val="en-US" w:eastAsia="en-US"/>
              </w:rPr>
              <w:t>t</w:t>
            </w:r>
            <w:r>
              <w:rPr>
                <w:rFonts w:eastAsia="Verdana" w:cs="Arial" w:ascii="Arial" w:hAnsi="Arial"/>
                <w:spacing w:val="5"/>
                <w:w w:val="101"/>
                <w:position w:val="0"/>
                <w:sz w:val="19"/>
                <w:szCs w:val="19"/>
                <w:lang w:val="en-US" w:eastAsia="en-US"/>
              </w:rPr>
              <w:t>i</w:t>
            </w:r>
            <w:r>
              <w:rPr>
                <w:rFonts w:eastAsia="Verdana" w:cs="Arial" w:ascii="Arial" w:hAnsi="Arial"/>
                <w:spacing w:val="-4"/>
                <w:w w:val="101"/>
                <w:position w:val="0"/>
                <w:sz w:val="19"/>
                <w:szCs w:val="19"/>
                <w:lang w:val="en-US" w:eastAsia="en-US"/>
              </w:rPr>
              <w:t>g</w:t>
            </w:r>
            <w:r>
              <w:rPr>
                <w:rFonts w:eastAsia="Verdana" w:cs="Arial" w:ascii="Arial" w:hAnsi="Arial"/>
                <w:w w:val="101"/>
                <w:position w:val="0"/>
                <w:sz w:val="19"/>
                <w:szCs w:val="19"/>
                <w:lang w:val="en-US" w:eastAsia="en-US"/>
              </w:rPr>
              <w:t>ia</w:t>
            </w:r>
            <w:r>
              <w:rPr>
                <w:rFonts w:eastAsia="Verdana" w:cs="Arial" w:ascii="Arial" w:hAnsi="Arial"/>
                <w:spacing w:val="-1"/>
                <w:w w:val="101"/>
                <w:position w:val="0"/>
                <w:sz w:val="19"/>
                <w:szCs w:val="19"/>
                <w:lang w:val="en-US" w:eastAsia="en-US"/>
              </w:rPr>
              <w:t>n</w:t>
            </w:r>
            <w:r>
              <w:rPr>
                <w:rFonts w:eastAsia="Verdana" w:cs="Arial" w:ascii="Arial" w:hAnsi="Arial"/>
                <w:spacing w:val="-4"/>
                <w:w w:val="101"/>
                <w:position w:val="0"/>
                <w:sz w:val="19"/>
                <w:szCs w:val="19"/>
                <w:lang w:val="en-US" w:eastAsia="en-US"/>
              </w:rPr>
              <w:t>e</w:t>
            </w:r>
            <w:r>
              <w:rPr>
                <w:rFonts w:eastAsia="Verdana" w:cs="Arial" w:ascii="Arial" w:hAnsi="Arial"/>
                <w:w w:val="101"/>
                <w:position w:val="0"/>
                <w:sz w:val="19"/>
                <w:szCs w:val="19"/>
                <w:lang w:val="en-US" w:eastAsia="en-US"/>
              </w:rPr>
              <w:t>.</w:t>
            </w:r>
          </w:p>
        </w:tc>
        <w:tc>
          <w:tcPr>
            <w:tcW w:w="17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76" w:before="0" w:after="200"/>
              <w:rPr>
                <w:rFonts w:ascii="Arial" w:hAnsi="Arial" w:eastAsia="Calibri" w:cs="Arial"/>
                <w:sz w:val="22"/>
                <w:szCs w:val="22"/>
                <w:lang w:val="en-US" w:eastAsia="en-US"/>
              </w:rPr>
            </w:pPr>
            <w:r>
              <w:rPr>
                <w:rFonts w:eastAsia="Calibri" w:cs="Arial" w:ascii="Arial" w:hAnsi="Arial"/>
                <w:sz w:val="22"/>
                <w:szCs w:val="22"/>
                <w:lang w:val="en-US" w:eastAsia="en-US"/>
              </w:rPr>
            </w:r>
          </w:p>
        </w:tc>
        <w:tc>
          <w:tcPr>
            <w:tcW w:w="197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20"/>
                <w:tab w:val="left" w:pos="980" w:leader="none"/>
                <w:tab w:val="left" w:pos="1460" w:leader="none"/>
              </w:tabs>
              <w:spacing w:lineRule="auto" w:line="292" w:before="33" w:after="0"/>
              <w:ind w:left="124" w:right="-7" w:hanging="0"/>
              <w:rPr>
                <w:rFonts w:ascii="Arial" w:hAnsi="Arial" w:eastAsia="Verdana" w:cs="Arial"/>
                <w:sz w:val="19"/>
                <w:szCs w:val="19"/>
                <w:lang w:val="en-US" w:eastAsia="en-US"/>
              </w:rPr>
            </w:pPr>
            <w:r>
              <w:rPr>
                <w:rFonts w:eastAsia="Verdana" w:cs="Arial" w:ascii="Arial" w:hAnsi="Arial"/>
                <w:spacing w:val="-4"/>
                <w:sz w:val="19"/>
                <w:szCs w:val="19"/>
                <w:lang w:val="en-US" w:eastAsia="en-US"/>
              </w:rPr>
              <w:t>I</w:t>
            </w:r>
            <w:r>
              <w:rPr>
                <w:rFonts w:eastAsia="Verdana" w:cs="Arial" w:ascii="Arial" w:hAnsi="Arial"/>
                <w:sz w:val="19"/>
                <w:szCs w:val="19"/>
                <w:lang w:val="en-US" w:eastAsia="en-US"/>
              </w:rPr>
              <w:t>NPS</w:t>
            </w:r>
            <w:r>
              <w:rPr>
                <w:rFonts w:eastAsia="Verdana" w:cs="Arial" w:ascii="Arial" w:hAnsi="Arial"/>
                <w:spacing w:val="-62"/>
                <w:sz w:val="19"/>
                <w:szCs w:val="19"/>
                <w:lang w:val="en-US" w:eastAsia="en-US"/>
              </w:rPr>
              <w:t xml:space="preserve"> </w:t>
            </w:r>
            <w:r>
              <w:rPr>
                <w:rFonts w:eastAsia="Verdana" w:cs="Arial" w:ascii="Arial" w:hAnsi="Arial"/>
                <w:sz w:val="19"/>
                <w:szCs w:val="19"/>
                <w:lang w:val="en-US" w:eastAsia="en-US"/>
              </w:rPr>
              <w:t xml:space="preserve"> - </w:t>
            </w:r>
            <w:r>
              <w:rPr>
                <w:rFonts w:eastAsia="Verdana" w:cs="Arial" w:ascii="Arial" w:hAnsi="Arial"/>
                <w:spacing w:val="1"/>
                <w:w w:val="101"/>
                <w:sz w:val="19"/>
                <w:szCs w:val="19"/>
                <w:lang w:val="en-US" w:eastAsia="en-US"/>
              </w:rPr>
              <w:t>s</w:t>
            </w:r>
            <w:r>
              <w:rPr>
                <w:rFonts w:eastAsia="Verdana" w:cs="Arial" w:ascii="Arial" w:hAnsi="Arial"/>
                <w:spacing w:val="-4"/>
                <w:w w:val="101"/>
                <w:sz w:val="19"/>
                <w:szCs w:val="19"/>
                <w:lang w:val="en-US" w:eastAsia="en-US"/>
              </w:rPr>
              <w:t>e</w:t>
            </w:r>
            <w:r>
              <w:rPr>
                <w:rFonts w:eastAsia="Verdana" w:cs="Arial" w:ascii="Arial" w:hAnsi="Arial"/>
                <w:w w:val="101"/>
                <w:sz w:val="19"/>
                <w:szCs w:val="19"/>
                <w:lang w:val="en-US" w:eastAsia="en-US"/>
              </w:rPr>
              <w:t xml:space="preserve">de </w:t>
            </w:r>
            <w:r>
              <w:rPr>
                <w:rFonts w:eastAsia="Verdana" w:cs="Arial" w:ascii="Arial" w:hAnsi="Arial"/>
                <w:spacing w:val="1"/>
                <w:w w:val="101"/>
                <w:sz w:val="19"/>
                <w:szCs w:val="19"/>
                <w:lang w:val="en-US" w:eastAsia="en-US"/>
              </w:rPr>
              <w:t>c</w:t>
            </w:r>
            <w:r>
              <w:rPr>
                <w:rFonts w:eastAsia="Verdana" w:cs="Arial" w:ascii="Arial" w:hAnsi="Arial"/>
                <w:spacing w:val="-1"/>
                <w:w w:val="101"/>
                <w:sz w:val="19"/>
                <w:szCs w:val="19"/>
                <w:lang w:val="en-US" w:eastAsia="en-US"/>
              </w:rPr>
              <w:t>o</w:t>
            </w:r>
            <w:r>
              <w:rPr>
                <w:rFonts w:eastAsia="Verdana" w:cs="Arial" w:ascii="Arial" w:hAnsi="Arial"/>
                <w:w w:val="101"/>
                <w:sz w:val="19"/>
                <w:szCs w:val="19"/>
                <w:lang w:val="en-US" w:eastAsia="en-US"/>
              </w:rPr>
              <w:t>m</w:t>
            </w:r>
            <w:r>
              <w:rPr>
                <w:rFonts w:eastAsia="Verdana" w:cs="Arial" w:ascii="Arial" w:hAnsi="Arial"/>
                <w:spacing w:val="-4"/>
                <w:w w:val="101"/>
                <w:sz w:val="19"/>
                <w:szCs w:val="19"/>
                <w:lang w:val="en-US" w:eastAsia="en-US"/>
              </w:rPr>
              <w:t>p</w:t>
            </w:r>
            <w:r>
              <w:rPr>
                <w:rFonts w:eastAsia="Verdana" w:cs="Arial" w:ascii="Arial" w:hAnsi="Arial"/>
                <w:spacing w:val="1"/>
                <w:w w:val="101"/>
                <w:sz w:val="19"/>
                <w:szCs w:val="19"/>
                <w:lang w:val="en-US" w:eastAsia="en-US"/>
              </w:rPr>
              <w:t>ete</w:t>
            </w:r>
            <w:r>
              <w:rPr>
                <w:rFonts w:eastAsia="Verdana" w:cs="Arial" w:ascii="Arial" w:hAnsi="Arial"/>
                <w:spacing w:val="-6"/>
                <w:w w:val="101"/>
                <w:sz w:val="19"/>
                <w:szCs w:val="19"/>
                <w:lang w:val="en-US" w:eastAsia="en-US"/>
              </w:rPr>
              <w:t>n</w:t>
            </w:r>
            <w:r>
              <w:rPr>
                <w:rFonts w:eastAsia="Verdana" w:cs="Arial" w:ascii="Arial" w:hAnsi="Arial"/>
                <w:spacing w:val="1"/>
                <w:w w:val="101"/>
                <w:sz w:val="19"/>
                <w:szCs w:val="19"/>
                <w:lang w:val="en-US" w:eastAsia="en-US"/>
              </w:rPr>
              <w:t>t</w:t>
            </w:r>
            <w:r>
              <w:rPr>
                <w:rFonts w:eastAsia="Verdana" w:cs="Arial" w:ascii="Arial" w:hAnsi="Arial"/>
                <w:w w:val="101"/>
                <w:sz w:val="19"/>
                <w:szCs w:val="19"/>
                <w:lang w:val="en-US" w:eastAsia="en-US"/>
              </w:rPr>
              <w:t>e</w:t>
            </w:r>
          </w:p>
        </w:tc>
        <w:tc>
          <w:tcPr>
            <w:tcW w:w="206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76" w:before="0" w:after="200"/>
              <w:rPr>
                <w:rFonts w:ascii="Arial" w:hAnsi="Arial" w:eastAsia="Calibri" w:cs="Arial"/>
                <w:sz w:val="22"/>
                <w:szCs w:val="22"/>
                <w:lang w:val="en-US" w:eastAsia="en-US"/>
              </w:rPr>
            </w:pPr>
            <w:r>
              <w:rPr>
                <w:rFonts w:eastAsia="Calibri" w:cs="Arial" w:ascii="Arial" w:hAnsi="Arial"/>
                <w:sz w:val="22"/>
                <w:szCs w:val="22"/>
                <w:lang w:val="en-US" w:eastAsia="en-US"/>
              </w:rPr>
            </w:r>
          </w:p>
        </w:tc>
      </w:tr>
      <w:tr>
        <w:trPr>
          <w:trHeight w:val="1133" w:hRule="exact"/>
        </w:trPr>
        <w:tc>
          <w:tcPr>
            <w:tcW w:w="51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before="23" w:after="0"/>
              <w:ind w:left="229" w:right="-20" w:hanging="0"/>
              <w:rPr>
                <w:rFonts w:ascii="Arial" w:hAnsi="Arial" w:eastAsia="Verdana" w:cs="Arial"/>
                <w:sz w:val="20"/>
                <w:szCs w:val="20"/>
                <w:lang w:eastAsia="en-US"/>
              </w:rPr>
            </w:pPr>
            <w:r>
              <w:rPr>
                <w:rFonts w:eastAsia="Verdana" w:cs="Arial" w:ascii="Arial" w:hAnsi="Arial"/>
                <w:sz w:val="20"/>
                <w:szCs w:val="20"/>
                <w:lang w:eastAsia="en-US"/>
              </w:rPr>
              <w:t>5.</w:t>
            </w:r>
          </w:p>
        </w:tc>
        <w:tc>
          <w:tcPr>
            <w:tcW w:w="287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29"/>
              <w:ind w:left="52" w:right="1857" w:hanging="0"/>
              <w:rPr>
                <w:rFonts w:ascii="Arial" w:hAnsi="Arial" w:eastAsia="Verdana" w:cs="Arial"/>
                <w:spacing w:val="-4"/>
                <w:sz w:val="19"/>
                <w:szCs w:val="19"/>
                <w:lang w:eastAsia="en-US"/>
              </w:rPr>
            </w:pPr>
            <w:r>
              <w:rPr>
                <w:rFonts w:eastAsia="Verdana" w:cs="Arial" w:ascii="Arial" w:hAnsi="Arial"/>
                <w:spacing w:val="-4"/>
                <w:sz w:val="19"/>
                <w:szCs w:val="19"/>
                <w:lang w:eastAsia="en-US"/>
              </w:rPr>
              <w:t>Agenzia</w:t>
            </w:r>
          </w:p>
          <w:p>
            <w:pPr>
              <w:pStyle w:val="Normal"/>
              <w:widowControl w:val="false"/>
              <w:spacing w:lineRule="exact" w:line="229"/>
              <w:ind w:left="52" w:right="1857" w:hanging="0"/>
              <w:rPr>
                <w:rFonts w:ascii="Arial" w:hAnsi="Arial" w:eastAsia="Verdana" w:cs="Arial"/>
                <w:sz w:val="19"/>
                <w:szCs w:val="19"/>
                <w:lang w:eastAsia="en-US"/>
              </w:rPr>
            </w:pPr>
            <w:r>
              <w:rPr>
                <w:rFonts w:eastAsia="Verdana" w:cs="Arial" w:ascii="Arial" w:hAnsi="Arial"/>
                <w:spacing w:val="-4"/>
                <w:sz w:val="19"/>
                <w:szCs w:val="19"/>
                <w:lang w:eastAsia="en-US"/>
              </w:rPr>
              <w:t>delle Entrate</w:t>
            </w:r>
          </w:p>
        </w:tc>
        <w:tc>
          <w:tcPr>
            <w:tcW w:w="17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76" w:before="0" w:after="200"/>
              <w:rPr>
                <w:rFonts w:ascii="Arial" w:hAnsi="Arial" w:eastAsia="Calibri" w:cs="Arial"/>
                <w:sz w:val="22"/>
                <w:szCs w:val="22"/>
                <w:lang w:eastAsia="en-US"/>
              </w:rPr>
            </w:pPr>
            <w:r>
              <w:rPr>
                <w:rFonts w:eastAsia="Calibri" w:cs="Arial" w:ascii="Arial" w:hAnsi="Arial"/>
                <w:sz w:val="22"/>
                <w:szCs w:val="22"/>
                <w:lang w:eastAsia="en-US"/>
              </w:rPr>
            </w:r>
          </w:p>
        </w:tc>
        <w:tc>
          <w:tcPr>
            <w:tcW w:w="197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20"/>
                <w:tab w:val="left" w:pos="980" w:leader="none"/>
                <w:tab w:val="left" w:pos="1460" w:leader="none"/>
              </w:tabs>
              <w:spacing w:lineRule="auto" w:line="292" w:before="33" w:after="0"/>
              <w:ind w:left="124" w:right="-7" w:hanging="0"/>
              <w:rPr>
                <w:rFonts w:ascii="Arial" w:hAnsi="Arial" w:eastAsia="Verdana" w:cs="Arial"/>
                <w:sz w:val="19"/>
                <w:szCs w:val="19"/>
                <w:lang w:eastAsia="en-US"/>
              </w:rPr>
            </w:pPr>
            <w:r>
              <w:rPr>
                <w:rFonts w:eastAsia="Verdana" w:cs="Arial" w:ascii="Arial" w:hAnsi="Arial"/>
                <w:spacing w:val="-4"/>
                <w:sz w:val="19"/>
                <w:szCs w:val="19"/>
                <w:lang w:eastAsia="en-US"/>
              </w:rPr>
              <w:t>Agenzia delle Entrate</w:t>
            </w:r>
            <w:r>
              <w:rPr>
                <w:rFonts w:eastAsia="Verdana" w:cs="Arial" w:ascii="Arial" w:hAnsi="Arial"/>
                <w:sz w:val="19"/>
                <w:szCs w:val="19"/>
                <w:lang w:eastAsia="en-US"/>
              </w:rPr>
              <w:t xml:space="preserve"> - </w:t>
            </w:r>
            <w:r>
              <w:rPr>
                <w:rFonts w:eastAsia="Verdana" w:cs="Arial" w:ascii="Arial" w:hAnsi="Arial"/>
                <w:spacing w:val="1"/>
                <w:w w:val="101"/>
                <w:sz w:val="19"/>
                <w:szCs w:val="19"/>
                <w:lang w:eastAsia="en-US"/>
              </w:rPr>
              <w:t>s</w:t>
            </w:r>
            <w:r>
              <w:rPr>
                <w:rFonts w:eastAsia="Verdana" w:cs="Arial" w:ascii="Arial" w:hAnsi="Arial"/>
                <w:spacing w:val="-4"/>
                <w:w w:val="101"/>
                <w:sz w:val="19"/>
                <w:szCs w:val="19"/>
                <w:lang w:eastAsia="en-US"/>
              </w:rPr>
              <w:t>e</w:t>
            </w:r>
            <w:r>
              <w:rPr>
                <w:rFonts w:eastAsia="Verdana" w:cs="Arial" w:ascii="Arial" w:hAnsi="Arial"/>
                <w:w w:val="101"/>
                <w:sz w:val="19"/>
                <w:szCs w:val="19"/>
                <w:lang w:eastAsia="en-US"/>
              </w:rPr>
              <w:t xml:space="preserve">de </w:t>
            </w:r>
            <w:r>
              <w:rPr>
                <w:rFonts w:eastAsia="Verdana" w:cs="Arial" w:ascii="Arial" w:hAnsi="Arial"/>
                <w:spacing w:val="1"/>
                <w:w w:val="101"/>
                <w:sz w:val="19"/>
                <w:szCs w:val="19"/>
                <w:lang w:eastAsia="en-US"/>
              </w:rPr>
              <w:t>c</w:t>
            </w:r>
            <w:r>
              <w:rPr>
                <w:rFonts w:eastAsia="Verdana" w:cs="Arial" w:ascii="Arial" w:hAnsi="Arial"/>
                <w:spacing w:val="-1"/>
                <w:w w:val="101"/>
                <w:sz w:val="19"/>
                <w:szCs w:val="19"/>
                <w:lang w:eastAsia="en-US"/>
              </w:rPr>
              <w:t>o</w:t>
            </w:r>
            <w:r>
              <w:rPr>
                <w:rFonts w:eastAsia="Verdana" w:cs="Arial" w:ascii="Arial" w:hAnsi="Arial"/>
                <w:w w:val="101"/>
                <w:sz w:val="19"/>
                <w:szCs w:val="19"/>
                <w:lang w:eastAsia="en-US"/>
              </w:rPr>
              <w:t>m</w:t>
            </w:r>
            <w:r>
              <w:rPr>
                <w:rFonts w:eastAsia="Verdana" w:cs="Arial" w:ascii="Arial" w:hAnsi="Arial"/>
                <w:spacing w:val="-4"/>
                <w:w w:val="101"/>
                <w:sz w:val="19"/>
                <w:szCs w:val="19"/>
                <w:lang w:eastAsia="en-US"/>
              </w:rPr>
              <w:t>p</w:t>
            </w:r>
            <w:r>
              <w:rPr>
                <w:rFonts w:eastAsia="Verdana" w:cs="Arial" w:ascii="Arial" w:hAnsi="Arial"/>
                <w:spacing w:val="1"/>
                <w:w w:val="101"/>
                <w:sz w:val="19"/>
                <w:szCs w:val="19"/>
                <w:lang w:eastAsia="en-US"/>
              </w:rPr>
              <w:t>ete</w:t>
            </w:r>
            <w:r>
              <w:rPr>
                <w:rFonts w:eastAsia="Verdana" w:cs="Arial" w:ascii="Arial" w:hAnsi="Arial"/>
                <w:spacing w:val="-6"/>
                <w:w w:val="101"/>
                <w:sz w:val="19"/>
                <w:szCs w:val="19"/>
                <w:lang w:eastAsia="en-US"/>
              </w:rPr>
              <w:t>n</w:t>
            </w:r>
            <w:r>
              <w:rPr>
                <w:rFonts w:eastAsia="Verdana" w:cs="Arial" w:ascii="Arial" w:hAnsi="Arial"/>
                <w:spacing w:val="1"/>
                <w:w w:val="101"/>
                <w:sz w:val="19"/>
                <w:szCs w:val="19"/>
                <w:lang w:eastAsia="en-US"/>
              </w:rPr>
              <w:t>t</w:t>
            </w:r>
            <w:r>
              <w:rPr>
                <w:rFonts w:eastAsia="Verdana" w:cs="Arial" w:ascii="Arial" w:hAnsi="Arial"/>
                <w:w w:val="101"/>
                <w:sz w:val="19"/>
                <w:szCs w:val="19"/>
                <w:lang w:eastAsia="en-US"/>
              </w:rPr>
              <w:t>e</w:t>
            </w:r>
          </w:p>
        </w:tc>
        <w:tc>
          <w:tcPr>
            <w:tcW w:w="206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76" w:before="0" w:after="200"/>
              <w:rPr>
                <w:rFonts w:ascii="Arial" w:hAnsi="Arial" w:eastAsia="Calibri" w:cs="Arial"/>
                <w:sz w:val="22"/>
                <w:szCs w:val="22"/>
                <w:lang w:eastAsia="en-US"/>
              </w:rPr>
            </w:pPr>
            <w:r>
              <w:rPr>
                <w:rFonts w:eastAsia="Calibri" w:cs="Arial" w:ascii="Arial" w:hAnsi="Arial"/>
                <w:sz w:val="22"/>
                <w:szCs w:val="22"/>
                <w:lang w:eastAsia="en-US"/>
              </w:rPr>
            </w:r>
          </w:p>
        </w:tc>
      </w:tr>
    </w:tbl>
    <w:p>
      <w:pPr>
        <w:pStyle w:val="Normal"/>
        <w:numPr>
          <w:ilvl w:val="0"/>
          <w:numId w:val="1"/>
        </w:numPr>
        <w:spacing w:before="240" w:after="0"/>
        <w:rPr>
          <w:rFonts w:ascii="Arial" w:hAnsi="Arial" w:cs="Arial"/>
          <w:color w:val="000000"/>
          <w:sz w:val="25"/>
          <w:szCs w:val="25"/>
        </w:rPr>
      </w:pPr>
      <w:r>
        <w:rPr>
          <w:rFonts w:cs="Arial" w:ascii="Arial" w:hAnsi="Arial"/>
          <w:i/>
          <w:color w:val="000000"/>
          <w:sz w:val="25"/>
          <w:szCs w:val="25"/>
        </w:rPr>
        <w:t xml:space="preserve"> </w:t>
      </w:r>
      <w:r>
        <w:rPr>
          <w:rFonts w:cs="Arial" w:ascii="Arial" w:hAnsi="Arial"/>
          <w:i/>
          <w:color w:val="000000"/>
          <w:sz w:val="25"/>
          <w:szCs w:val="25"/>
        </w:rPr>
        <w:t>(in caso di concordato preventivo,</w:t>
      </w:r>
      <w:r>
        <w:rPr>
          <w:rFonts w:cs="Arial" w:ascii="Arial" w:hAnsi="Arial"/>
          <w:color w:val="000000"/>
          <w:sz w:val="25"/>
          <w:szCs w:val="25"/>
        </w:rPr>
        <w:t xml:space="preserve"> </w:t>
      </w:r>
      <w:r>
        <w:rPr>
          <w:rFonts w:cs="Arial" w:ascii="Arial" w:hAnsi="Arial"/>
          <w:i/>
          <w:color w:val="000000"/>
          <w:sz w:val="25"/>
          <w:szCs w:val="25"/>
        </w:rPr>
        <w:t>ai sensi dell’art. 186 bis, co. 4, del del R.D. 16 marzo 1942, n. 267)</w:t>
      </w:r>
      <w:r>
        <w:rPr>
          <w:rFonts w:cs="Arial" w:ascii="Arial" w:hAnsi="Arial"/>
          <w:color w:val="000000"/>
          <w:sz w:val="25"/>
          <w:szCs w:val="25"/>
        </w:rPr>
        <w:t>:</w:t>
      </w:r>
    </w:p>
    <w:p>
      <w:pPr>
        <w:pStyle w:val="Normal"/>
        <w:spacing w:before="240" w:after="0"/>
        <w:jc w:val="both"/>
        <w:rPr/>
      </w:pPr>
      <w:r>
        <w:rPr>
          <w:rFonts w:cs="Arial" w:ascii="Arial" w:hAnsi="Arial"/>
          <w:color w:val="000000"/>
          <w:sz w:val="25"/>
          <w:szCs w:val="25"/>
        </w:rPr>
        <w:t>- □</w:t>
      </w:r>
      <w:r>
        <w:rPr>
          <w:rFonts w:cs="Arial" w:ascii="Arial" w:hAnsi="Arial"/>
          <w:i/>
          <w:color w:val="000000"/>
          <w:sz w:val="25"/>
          <w:szCs w:val="25"/>
        </w:rPr>
        <w:t xml:space="preserve"> (dopo il deposito della domanda di cui all’art. 161 del R.D. 16 marzo 1942, n. 267)</w:t>
      </w:r>
      <w:r>
        <w:rPr>
          <w:rFonts w:cs="Arial" w:ascii="Arial" w:hAnsi="Arial"/>
          <w:color w:val="000000"/>
          <w:sz w:val="25"/>
          <w:szCs w:val="25"/>
        </w:rPr>
        <w:t xml:space="preserve"> a integrazione di quanto indicato nella parte III, sez. C, lett. c) e d) del DGUE, i seguenti estremi del provvedimento di autorizzazione a partecipare alle gare </w:t>
      </w:r>
      <w:r>
        <w:fldChar w:fldCharType="begin">
          <w:ffData>
            <w:name w:val="Testo16"/>
            <w:enabled/>
            <w:calcOnExit w:val="0"/>
            <w:textInput/>
          </w:ffData>
        </w:fldChar>
      </w:r>
      <w:r>
        <w:rPr>
          <w:sz w:val="25"/>
          <w:szCs w:val="25"/>
          <w:rFonts w:cs="Arial" w:ascii="Arial" w:hAnsi="Arial"/>
        </w:rPr>
        <w:instrText> FORMTEXT </w:instrText>
      </w:r>
      <w:r>
        <w:rPr>
          <w:sz w:val="25"/>
          <w:szCs w:val="25"/>
          <w:rFonts w:cs="Arial" w:ascii="Arial" w:hAnsi="Arial"/>
        </w:rPr>
        <w:fldChar w:fldCharType="separate"/>
      </w:r>
      <w:bookmarkStart w:id="6" w:name="Testo16"/>
      <w:r>
        <w:rPr>
          <w:rFonts w:cs="Arial" w:ascii="Arial" w:hAnsi="Arial"/>
          <w:color w:val="000000"/>
          <w:sz w:val="25"/>
          <w:szCs w:val="25"/>
        </w:rPr>
      </w:r>
      <w:r>
        <w:rPr/>
        <w:t>     </w:t>
      </w:r>
      <w:r>
        <w:rPr/>
      </w:r>
      <w:r>
        <w:rPr/>
        <w:fldChar w:fldCharType="end"/>
      </w:r>
      <w:bookmarkEnd w:id="6"/>
      <w:r>
        <w:rPr>
          <w:rFonts w:cs="Arial" w:ascii="Arial" w:hAnsi="Arial"/>
          <w:color w:val="000000"/>
          <w:sz w:val="25"/>
          <w:szCs w:val="25"/>
        </w:rPr>
        <w:t xml:space="preserve"> rilasciato dal Tribunale di </w:t>
      </w:r>
      <w:r>
        <w:fldChar w:fldCharType="begin">
          <w:ffData>
            <w:name w:val="Testo17"/>
            <w:enabled/>
            <w:calcOnExit w:val="0"/>
            <w:textInput/>
          </w:ffData>
        </w:fldChar>
      </w:r>
      <w:r>
        <w:rPr>
          <w:sz w:val="25"/>
          <w:szCs w:val="25"/>
          <w:rFonts w:cs="Arial" w:ascii="Arial" w:hAnsi="Arial"/>
        </w:rPr>
        <w:instrText> FORMTEXT </w:instrText>
      </w:r>
      <w:r>
        <w:rPr>
          <w:sz w:val="25"/>
          <w:szCs w:val="25"/>
          <w:rFonts w:cs="Arial" w:ascii="Arial" w:hAnsi="Arial"/>
        </w:rPr>
        <w:fldChar w:fldCharType="separate"/>
      </w:r>
      <w:bookmarkStart w:id="7" w:name="Testo17"/>
      <w:r>
        <w:rPr>
          <w:rFonts w:cs="Arial" w:ascii="Arial" w:hAnsi="Arial"/>
          <w:color w:val="000000"/>
          <w:sz w:val="25"/>
          <w:szCs w:val="25"/>
        </w:rPr>
      </w:r>
      <w:r>
        <w:rPr/>
        <w:t>     </w:t>
      </w:r>
      <w:r>
        <w:rPr/>
      </w:r>
      <w:r>
        <w:rPr/>
        <w:fldChar w:fldCharType="end"/>
      </w:r>
      <w:bookmarkEnd w:id="7"/>
      <w:r>
        <w:rPr>
          <w:rFonts w:cs="Arial" w:ascii="Arial" w:hAnsi="Arial"/>
          <w:color w:val="000000"/>
          <w:sz w:val="25"/>
          <w:szCs w:val="25"/>
        </w:rPr>
        <w:t>;</w:t>
      </w:r>
    </w:p>
    <w:p>
      <w:pPr>
        <w:pStyle w:val="Normal"/>
        <w:spacing w:before="240" w:after="0"/>
        <w:jc w:val="both"/>
        <w:rPr/>
      </w:pPr>
      <w:r>
        <w:rPr>
          <w:rFonts w:cs="Arial" w:ascii="Arial" w:hAnsi="Arial"/>
          <w:color w:val="000000"/>
          <w:sz w:val="25"/>
          <w:szCs w:val="25"/>
        </w:rPr>
        <w:t>- □</w:t>
      </w:r>
      <w:r>
        <w:rPr>
          <w:rFonts w:cs="Arial" w:ascii="Arial" w:hAnsi="Arial"/>
          <w:i/>
          <w:color w:val="000000"/>
          <w:sz w:val="25"/>
          <w:szCs w:val="25"/>
        </w:rPr>
        <w:t xml:space="preserve"> (dopo il decreto di apertura)</w:t>
      </w:r>
      <w:r>
        <w:rPr>
          <w:rFonts w:cs="Arial" w:ascii="Arial" w:hAnsi="Arial"/>
          <w:color w:val="000000"/>
          <w:sz w:val="25"/>
          <w:szCs w:val="25"/>
        </w:rPr>
        <w:t xml:space="preserve"> a integrazione di quanto indicato nella parte III, sez. C, lett. c) e d) del DGUE, i seguenti estremi del provvedimento di autorizzazione a partecipare alle gare </w:t>
      </w:r>
      <w:r>
        <w:fldChar w:fldCharType="begin">
          <w:ffData>
            <w:name w:val="Testo18"/>
            <w:enabled/>
            <w:calcOnExit w:val="0"/>
            <w:textInput/>
          </w:ffData>
        </w:fldChar>
      </w:r>
      <w:r>
        <w:rPr>
          <w:sz w:val="25"/>
          <w:szCs w:val="25"/>
          <w:rFonts w:cs="Arial" w:ascii="Arial" w:hAnsi="Arial"/>
        </w:rPr>
        <w:instrText> FORMTEXT </w:instrText>
      </w:r>
      <w:r>
        <w:rPr>
          <w:sz w:val="25"/>
          <w:szCs w:val="25"/>
          <w:rFonts w:cs="Arial" w:ascii="Arial" w:hAnsi="Arial"/>
        </w:rPr>
        <w:fldChar w:fldCharType="separate"/>
      </w:r>
      <w:bookmarkStart w:id="8" w:name="Testo18"/>
      <w:r>
        <w:rPr>
          <w:rFonts w:cs="Arial" w:ascii="Arial" w:hAnsi="Arial"/>
          <w:color w:val="000000"/>
          <w:sz w:val="25"/>
          <w:szCs w:val="25"/>
        </w:rPr>
        <w:t>     </w:t>
      </w:r>
      <w:r>
        <w:rPr>
          <w:rFonts w:cs="Arial" w:ascii="Arial" w:hAnsi="Arial"/>
          <w:color w:val="000000"/>
          <w:sz w:val="25"/>
          <w:szCs w:val="25"/>
        </w:rPr>
      </w:r>
      <w:r>
        <w:rPr>
          <w:sz w:val="25"/>
          <w:szCs w:val="25"/>
          <w:rFonts w:cs="Arial" w:ascii="Arial" w:hAnsi="Arial"/>
        </w:rPr>
        <w:fldChar w:fldCharType="end"/>
      </w:r>
      <w:bookmarkEnd w:id="8"/>
      <w:r>
        <w:rPr>
          <w:rFonts w:cs="Arial" w:ascii="Arial" w:hAnsi="Arial"/>
          <w:color w:val="000000"/>
          <w:sz w:val="25"/>
          <w:szCs w:val="25"/>
        </w:rPr>
        <w:t>, rilasciato dal giudice delegato acquisito il parere del commissario giudiziale ove nominato,</w:t>
      </w:r>
    </w:p>
    <w:p>
      <w:pPr>
        <w:pStyle w:val="Normal"/>
        <w:spacing w:before="240" w:after="0"/>
        <w:jc w:val="both"/>
        <w:rPr>
          <w:rFonts w:ascii="Arial" w:hAnsi="Arial" w:cs="Arial"/>
          <w:color w:val="000000"/>
          <w:sz w:val="25"/>
          <w:szCs w:val="25"/>
        </w:rPr>
      </w:pPr>
      <w:r>
        <w:rPr>
          <w:rFonts w:cs="Arial" w:ascii="Arial" w:hAnsi="Arial"/>
          <w:color w:val="000000"/>
          <w:sz w:val="25"/>
          <w:szCs w:val="25"/>
        </w:rPr>
        <w:t>-  di non partecipare alla gara quale mandataria di un raggruppamento temporaneo di imprese e che le altre imprese aderenti al raggruppamento non sono assoggettate ad una procedura concorsuale ai sensi dell’art. 186-bis, comma 6 del R.D. 16 marzo 1942, n. 267;</w:t>
      </w:r>
    </w:p>
    <w:p>
      <w:pPr>
        <w:pStyle w:val="Normal"/>
        <w:spacing w:before="240" w:after="0"/>
        <w:jc w:val="both"/>
        <w:rPr>
          <w:rFonts w:ascii="Arial" w:hAnsi="Arial" w:cs="Arial"/>
          <w:color w:val="000000"/>
          <w:sz w:val="25"/>
          <w:szCs w:val="25"/>
          <w:del w:id="5" w:author="Osborne Clarke LLP" w:date="2021-03-03T20:49:00Z"/>
        </w:rPr>
      </w:pPr>
      <w:del w:id="2" w:author="Osborne Clarke LLP" w:date="2021-03-03T20:49:00Z">
        <w:bookmarkStart w:id="9" w:name="_GoBack"/>
        <w:bookmarkEnd w:id="9"/>
        <w:r>
          <w:rPr>
            <w:rFonts w:cs="Arial" w:ascii="Arial" w:hAnsi="Arial"/>
            <w:bCs/>
            <w:color w:val="000000"/>
            <w:sz w:val="25"/>
            <w:szCs w:val="25"/>
          </w:rPr>
          <w:delText>di accettare la clausola sociale di cui al punto 2</w:delText>
        </w:r>
      </w:del>
      <w:del w:id="3" w:author="Osborne Clarke LLP" w:date="2021-03-03T20:49:00Z">
        <w:r>
          <w:rPr>
            <w:rFonts w:cs="Arial" w:ascii="Arial" w:hAnsi="Arial"/>
            <w:bCs/>
            <w:color w:val="000000"/>
            <w:sz w:val="25"/>
            <w:szCs w:val="25"/>
          </w:rPr>
          <w:delText>2</w:delText>
        </w:r>
      </w:del>
      <w:del w:id="4" w:author="Osborne Clarke LLP" w:date="2021-03-03T20:49:00Z">
        <w:r>
          <w:rPr>
            <w:rFonts w:cs="Arial" w:ascii="Arial" w:hAnsi="Arial"/>
            <w:bCs/>
            <w:color w:val="000000"/>
            <w:sz w:val="25"/>
            <w:szCs w:val="25"/>
          </w:rPr>
          <w:delText>1 del Disciplinare di gara, come da progetto di assorbimento allegato all’offerta tecnica.</w:delText>
        </w:r>
      </w:del>
    </w:p>
    <w:p>
      <w:pPr>
        <w:pStyle w:val="Normal"/>
        <w:tabs>
          <w:tab w:val="clear" w:pos="720"/>
          <w:tab w:val="left" w:pos="709" w:leader="none"/>
        </w:tabs>
        <w:spacing w:before="240" w:after="0"/>
        <w:jc w:val="both"/>
        <w:rPr>
          <w:rFonts w:ascii="Arial" w:hAnsi="Arial" w:cs="Arial"/>
          <w:bCs/>
          <w:sz w:val="25"/>
          <w:szCs w:val="25"/>
        </w:rPr>
      </w:pPr>
      <w:r>
        <w:rPr>
          <w:rFonts w:cs="Arial" w:ascii="Arial" w:hAnsi="Arial"/>
          <w:bCs/>
          <w:sz w:val="25"/>
          <w:szCs w:val="25"/>
        </w:rPr>
        <w:t>Data ________________________</w:t>
        <w:tab/>
        <w:tab/>
        <w:tab/>
      </w:r>
    </w:p>
    <w:p>
      <w:pPr>
        <w:pStyle w:val="Normal"/>
        <w:tabs>
          <w:tab w:val="clear" w:pos="720"/>
          <w:tab w:val="left" w:pos="709" w:leader="none"/>
        </w:tabs>
        <w:spacing w:before="240" w:after="0"/>
        <w:jc w:val="both"/>
        <w:rPr>
          <w:rFonts w:ascii="Arial" w:hAnsi="Arial" w:cs="Arial"/>
          <w:bCs/>
          <w:sz w:val="25"/>
          <w:szCs w:val="25"/>
        </w:rPr>
      </w:pPr>
      <w:r>
        <w:rPr>
          <w:rFonts w:cs="Arial" w:ascii="Arial" w:hAnsi="Arial"/>
          <w:bCs/>
          <w:sz w:val="25"/>
          <w:szCs w:val="25"/>
        </w:rPr>
        <w:t>Firma__________________________</w:t>
      </w:r>
    </w:p>
    <w:p>
      <w:pPr>
        <w:pStyle w:val="Normal"/>
        <w:tabs>
          <w:tab w:val="clear" w:pos="720"/>
          <w:tab w:val="left" w:pos="709" w:leader="none"/>
        </w:tabs>
        <w:spacing w:before="240" w:after="0"/>
        <w:jc w:val="both"/>
        <w:rPr>
          <w:rFonts w:ascii="Arial" w:hAnsi="Arial" w:cs="Arial"/>
          <w:color w:val="000000"/>
        </w:rPr>
      </w:pPr>
      <w:r>
        <w:rPr>
          <w:rFonts w:cs="Arial" w:ascii="Arial" w:hAnsi="Arial"/>
          <w:color w:val="000000"/>
        </w:rPr>
        <w:t xml:space="preserve"> </w:t>
      </w:r>
    </w:p>
    <w:p>
      <w:pPr>
        <w:pStyle w:val="Normal"/>
        <w:rPr>
          <w:rFonts w:ascii="Arial" w:hAnsi="Arial" w:cs="Arial"/>
          <w:color w:val="000000"/>
          <w:sz w:val="25"/>
          <w:szCs w:val="25"/>
        </w:rPr>
      </w:pPr>
      <w:r>
        <w:rPr>
          <w:rFonts w:cs="Arial" w:ascii="Arial" w:hAnsi="Arial"/>
          <w:color w:val="000000"/>
          <w:sz w:val="25"/>
          <w:szCs w:val="25"/>
        </w:rPr>
      </w:r>
    </w:p>
    <w:p>
      <w:pPr>
        <w:pStyle w:val="Normal"/>
        <w:rPr>
          <w:rFonts w:ascii="Arial" w:hAnsi="Arial" w:cs="Arial"/>
          <w:color w:val="000000"/>
          <w:sz w:val="25"/>
          <w:szCs w:val="25"/>
        </w:rPr>
      </w:pPr>
      <w:r>
        <w:rPr>
          <w:rFonts w:cs="Arial" w:ascii="Arial" w:hAnsi="Arial"/>
          <w:color w:val="000000"/>
          <w:sz w:val="25"/>
          <w:szCs w:val="25"/>
        </w:rPr>
        <w:t xml:space="preserve">N.B. </w:t>
      </w:r>
    </w:p>
    <w:p>
      <w:pPr>
        <w:pStyle w:val="Normal"/>
        <w:spacing w:before="240" w:after="0"/>
        <w:jc w:val="both"/>
        <w:rPr>
          <w:rFonts w:ascii="Arial" w:hAnsi="Arial" w:cs="Arial"/>
          <w:color w:val="000000"/>
          <w:sz w:val="25"/>
          <w:szCs w:val="25"/>
        </w:rPr>
      </w:pPr>
      <w:r>
        <w:rPr>
          <w:rFonts w:cs="Arial" w:ascii="Arial" w:hAnsi="Arial"/>
          <w:b/>
          <w:color w:val="000000"/>
          <w:sz w:val="25"/>
          <w:szCs w:val="25"/>
        </w:rPr>
        <w:t>In caso di operatori economici con idoneità plurisoggettiva</w:t>
      </w:r>
      <w:r>
        <w:rPr>
          <w:rFonts w:cs="Arial" w:ascii="Arial" w:hAnsi="Arial"/>
          <w:color w:val="000000"/>
          <w:sz w:val="25"/>
          <w:szCs w:val="25"/>
        </w:rPr>
        <w:t>, per le modalità di sottoscrizione si rinvia a quanto stabilito dal Disciplinare di gara.</w:t>
      </w:r>
    </w:p>
    <w:p>
      <w:pPr>
        <w:pStyle w:val="Normal"/>
        <w:rPr/>
      </w:pPr>
      <w:r>
        <w:rPr/>
      </w:r>
    </w:p>
    <w:sectPr>
      <w:headerReference w:type="default" r:id="rId2"/>
      <w:footnotePr>
        <w:numFmt w:val="decimal"/>
      </w:footnotePr>
      <w:type w:val="nextPage"/>
      <w:pgSz w:w="11906" w:h="16838"/>
      <w:pgMar w:left="1440" w:right="1440" w:header="708" w:top="1440" w:footer="0" w:bottom="1440" w:gutter="0"/>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Angelo Maria Quintieri" w:date="2020-03-24T14:57:00Z" w:initials="AMQ">
    <w:p>
      <w:r>
        <w:rPr>
          <w:rFonts w:ascii="Liberation Serif" w:hAnsi="Liberation Serif" w:eastAsia="Segoe UI" w:cs="Tahoma"/>
          <w:lang w:val="en-US" w:eastAsia="en-US" w:bidi="en-US"/>
        </w:rPr>
        <w:t>Da prevedere se alla documentazione posta a base di gara vengono allegati i Patti di Integrità.</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ourier New">
    <w:charset w:val="00"/>
    <w:family w:val="roman"/>
    <w:pitch w:val="variable"/>
  </w:font>
  <w:font w:name="Segoe UI">
    <w:charset w:val="00"/>
    <w:family w:val="roman"/>
    <w:pitch w:val="variable"/>
  </w:font>
  <w:font w:name="Liberation Sans">
    <w:altName w:val="Arial"/>
    <w:charset w:val="00"/>
    <w:family w:val="swiss"/>
    <w:pitch w:val="variable"/>
  </w:font>
  <w:font w:name="Open Sans">
    <w:charset w:val="01"/>
    <w:family w:val="swiss"/>
    <w:pitch w:val="variable"/>
  </w:font>
  <w:font w:name="Arial">
    <w:charset w:val="00"/>
    <w:family w:val="roman"/>
    <w:pitch w:val="variable"/>
  </w:font>
  <w:font w:name="Garamond">
    <w:charset w:val="00"/>
    <w:family w:val="roman"/>
    <w:pitch w:val="variable"/>
  </w:font>
  <w:font w:name="Book Antiqua">
    <w:charset w:val="01"/>
    <w:family w:val="roman"/>
    <w:pitch w:val="variable"/>
  </w:font>
  <w:font w:name="Wingdings">
    <w:charset w:val="02"/>
    <w:family w:val="auto"/>
    <w:pitch w:val="variable"/>
  </w:font>
  <w:font w:name="Courier New">
    <w:charset w:val="01"/>
    <w:family w:val="modern"/>
    <w:pitch w:val="fixed"/>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p>
  </w:footnote>
  <w:footnote w:id="1" w:type="continuationSeparator">
    <w:p>
      <w:r>
        <w:continuationSeparator/>
      </w:r>
    </w:p>
  </w:footnote>
  <w:footnote w:id="2">
    <w:p>
      <w:pPr>
        <w:pStyle w:val="Notaapidipagina"/>
        <w:jc w:val="both"/>
        <w:rPr/>
      </w:pPr>
      <w:r>
        <w:rPr>
          <w:rStyle w:val="Caratterinotaapidipagina"/>
        </w:rPr>
        <w:footnoteRef/>
      </w:r>
      <w:r>
        <w:rPr>
          <w:rFonts w:ascii="Garamond" w:hAnsi="Garamond"/>
        </w:rPr>
        <w:t xml:space="preserve"> </w:t>
      </w:r>
      <w:r>
        <w:rPr>
          <w:rFonts w:cs="Courier New" w:ascii="Garamond" w:hAnsi="Garamond"/>
        </w:rPr>
        <w:t>Legale rappresentante o persona munita di specifici poteri di firma comprovati ai sensi del Disciplinare di gara.</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rFonts w:ascii="Open Sans" w:hAnsi="Open Sans"/>
      </w:rPr>
    </w:pPr>
    <w:r>
      <w:rPr>
        <w:rFonts w:ascii="Open Sans" w:hAnsi="Open Sans"/>
      </w:rPr>
      <w:t>Modello 1-bis – Dichiarazione integrativa</w:t>
    </w:r>
  </w:p>
  <w:p>
    <w:pPr>
      <w:pStyle w:val="Intestazione"/>
      <w:rPr/>
    </w:pPr>
    <w:r>
      <w:rPr/>
    </w:r>
  </w:p>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tabs>
          <w:tab w:val="num" w:pos="360"/>
        </w:tabs>
        <w:ind w:left="360" w:hanging="360"/>
      </w:pPr>
    </w:lvl>
    <w:lvl w:ilvl="1">
      <w:start w:val="1"/>
      <w:numFmt w:val="bullet"/>
      <w:lvlText w:val="-"/>
      <w:lvlJc w:val="left"/>
      <w:pPr>
        <w:tabs>
          <w:tab w:val="num" w:pos="1440"/>
        </w:tabs>
        <w:ind w:left="1440" w:hanging="360"/>
      </w:pPr>
      <w:rPr>
        <w:rFonts w:ascii="Book Antiqua" w:hAnsi="Book Antiqua" w:cs="Book Antiqua"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20"/>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GB"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327fc"/>
    <w:pPr>
      <w:widowControl/>
      <w:bidi w:val="0"/>
      <w:spacing w:lineRule="auto" w:line="240" w:before="0" w:after="0"/>
      <w:jc w:val="left"/>
    </w:pPr>
    <w:rPr>
      <w:rFonts w:ascii="Times New Roman" w:hAnsi="Times New Roman" w:eastAsia="Times New Roman" w:cs="Times New Roman"/>
      <w:color w:val="auto"/>
      <w:kern w:val="0"/>
      <w:sz w:val="24"/>
      <w:szCs w:val="24"/>
      <w:lang w:val="it-IT" w:eastAsia="it-IT"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327fc"/>
    <w:rPr>
      <w:lang w:val="it-IT"/>
    </w:rPr>
  </w:style>
  <w:style w:type="character" w:styleId="FooterChar" w:customStyle="1">
    <w:name w:val="Footer Char"/>
    <w:basedOn w:val="DefaultParagraphFont"/>
    <w:link w:val="Footer"/>
    <w:uiPriority w:val="99"/>
    <w:qFormat/>
    <w:rsid w:val="008327fc"/>
    <w:rPr>
      <w:lang w:val="it-IT"/>
    </w:rPr>
  </w:style>
  <w:style w:type="character" w:styleId="Stile1Carattere" w:customStyle="1">
    <w:name w:val="Stile1 Carattere"/>
    <w:link w:val="Stile1"/>
    <w:uiPriority w:val="99"/>
    <w:qFormat/>
    <w:rsid w:val="008327fc"/>
    <w:rPr>
      <w:rFonts w:ascii="Courier New" w:hAnsi="Courier New" w:eastAsia="Times New Roman" w:cs="Times New Roman"/>
      <w:sz w:val="24"/>
      <w:szCs w:val="20"/>
      <w:lang w:val="it-IT" w:eastAsia="it-IT"/>
    </w:rPr>
  </w:style>
  <w:style w:type="character" w:styleId="Annotationreference">
    <w:name w:val="annotation reference"/>
    <w:uiPriority w:val="99"/>
    <w:qFormat/>
    <w:rsid w:val="00002c33"/>
    <w:rPr>
      <w:sz w:val="16"/>
      <w:szCs w:val="16"/>
    </w:rPr>
  </w:style>
  <w:style w:type="character" w:styleId="CommentTextChar" w:customStyle="1">
    <w:name w:val="Comment Text Char"/>
    <w:basedOn w:val="DefaultParagraphFont"/>
    <w:link w:val="CommentText"/>
    <w:uiPriority w:val="99"/>
    <w:qFormat/>
    <w:rsid w:val="00002c33"/>
    <w:rPr>
      <w:rFonts w:ascii="Times New Roman" w:hAnsi="Times New Roman" w:eastAsia="Times New Roman" w:cs="Times New Roman"/>
      <w:sz w:val="20"/>
      <w:szCs w:val="20"/>
      <w:lang w:val="it-IT" w:eastAsia="it-IT"/>
    </w:rPr>
  </w:style>
  <w:style w:type="character" w:styleId="BalloonTextChar" w:customStyle="1">
    <w:name w:val="Balloon Text Char"/>
    <w:basedOn w:val="DefaultParagraphFont"/>
    <w:link w:val="BalloonText"/>
    <w:uiPriority w:val="99"/>
    <w:semiHidden/>
    <w:qFormat/>
    <w:rsid w:val="00002c33"/>
    <w:rPr>
      <w:rFonts w:ascii="Segoe UI" w:hAnsi="Segoe UI" w:eastAsia="Times New Roman" w:cs="Segoe UI"/>
      <w:sz w:val="18"/>
      <w:szCs w:val="18"/>
      <w:lang w:val="it-IT" w:eastAsia="it-IT"/>
    </w:rPr>
  </w:style>
  <w:style w:type="character" w:styleId="FootnoteTextChar" w:customStyle="1">
    <w:name w:val="Footnote Text Char"/>
    <w:basedOn w:val="DefaultParagraphFont"/>
    <w:link w:val="FootnoteText"/>
    <w:semiHidden/>
    <w:qFormat/>
    <w:rsid w:val="00002c33"/>
    <w:rPr>
      <w:rFonts w:ascii="Times New Roman" w:hAnsi="Times New Roman" w:eastAsia="Times New Roman" w:cs="Times New Roman"/>
      <w:sz w:val="20"/>
      <w:szCs w:val="20"/>
      <w:lang w:val="it-IT" w:eastAsia="it-IT"/>
    </w:rPr>
  </w:style>
  <w:style w:type="character" w:styleId="Richiamoallanotaapidipagina">
    <w:name w:val="Richiamo alla nota a piè di pagina"/>
    <w:rPr>
      <w:vertAlign w:val="superscript"/>
    </w:rPr>
  </w:style>
  <w:style w:type="character" w:styleId="FootnoteCharacters">
    <w:name w:val="Footnote Characters"/>
    <w:uiPriority w:val="99"/>
    <w:qFormat/>
    <w:rsid w:val="00002c33"/>
    <w:rPr>
      <w:vertAlign w:val="superscript"/>
    </w:rPr>
  </w:style>
  <w:style w:type="character" w:styleId="CommentSubjectChar" w:customStyle="1">
    <w:name w:val="Comment Subject Char"/>
    <w:basedOn w:val="CommentTextChar"/>
    <w:link w:val="CommentSubject"/>
    <w:uiPriority w:val="99"/>
    <w:semiHidden/>
    <w:qFormat/>
    <w:rsid w:val="00283157"/>
    <w:rPr>
      <w:rFonts w:ascii="Times New Roman" w:hAnsi="Times New Roman" w:eastAsia="Times New Roman" w:cs="Times New Roman"/>
      <w:b/>
      <w:bCs/>
      <w:sz w:val="20"/>
      <w:szCs w:val="20"/>
      <w:lang w:val="it-IT" w:eastAsia="it-IT"/>
    </w:rPr>
  </w:style>
  <w:style w:type="character" w:styleId="Caratterinotaapidipagina">
    <w:name w:val="Caratteri nota a piè di pagina"/>
    <w:qFormat/>
    <w:rPr/>
  </w:style>
  <w:style w:type="character" w:styleId="Richiamoallanotadichiusura">
    <w:name w:val="Richiamo alla nota di chiusura"/>
    <w:rPr>
      <w:vertAlign w:val="superscript"/>
    </w:rPr>
  </w:style>
  <w:style w:type="character" w:styleId="Caratterinotadichiusura">
    <w:name w:val="Caratteri nota di chiusura"/>
    <w:qForma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Intestazioneepidipagina">
    <w:name w:val="Intestazione e piè di pagina"/>
    <w:basedOn w:val="Normal"/>
    <w:qFormat/>
    <w:pPr/>
    <w:rPr/>
  </w:style>
  <w:style w:type="paragraph" w:styleId="Intestazione">
    <w:name w:val="Header"/>
    <w:basedOn w:val="Normal"/>
    <w:link w:val="HeaderChar"/>
    <w:uiPriority w:val="99"/>
    <w:unhideWhenUsed/>
    <w:rsid w:val="008327fc"/>
    <w:pPr>
      <w:tabs>
        <w:tab w:val="clear" w:pos="720"/>
        <w:tab w:val="center" w:pos="4513" w:leader="none"/>
        <w:tab w:val="right" w:pos="9026" w:leader="none"/>
      </w:tabs>
    </w:pPr>
    <w:rPr/>
  </w:style>
  <w:style w:type="paragraph" w:styleId="Pidipagina">
    <w:name w:val="Footer"/>
    <w:basedOn w:val="Normal"/>
    <w:link w:val="FooterChar"/>
    <w:uiPriority w:val="99"/>
    <w:unhideWhenUsed/>
    <w:rsid w:val="008327fc"/>
    <w:pPr>
      <w:tabs>
        <w:tab w:val="clear" w:pos="720"/>
        <w:tab w:val="center" w:pos="4513" w:leader="none"/>
        <w:tab w:val="right" w:pos="9026" w:leader="none"/>
      </w:tabs>
    </w:pPr>
    <w:rPr/>
  </w:style>
  <w:style w:type="paragraph" w:styleId="Usoboll1" w:customStyle="1">
    <w:name w:val="usoboll1"/>
    <w:basedOn w:val="Normal"/>
    <w:qFormat/>
    <w:rsid w:val="008327fc"/>
    <w:pPr>
      <w:spacing w:lineRule="exact" w:line="482"/>
      <w:jc w:val="both"/>
    </w:pPr>
    <w:rPr>
      <w:szCs w:val="20"/>
      <w:lang w:val="en-US" w:eastAsia="en-US"/>
    </w:rPr>
  </w:style>
  <w:style w:type="paragraph" w:styleId="Stile1" w:customStyle="1">
    <w:name w:val="Stile1"/>
    <w:basedOn w:val="Normal"/>
    <w:link w:val="Stile1Carattere"/>
    <w:uiPriority w:val="99"/>
    <w:qFormat/>
    <w:rsid w:val="008327fc"/>
    <w:pPr>
      <w:spacing w:lineRule="atLeast" w:line="240" w:before="120" w:after="0"/>
      <w:ind w:firstLine="1134"/>
      <w:jc w:val="both"/>
    </w:pPr>
    <w:rPr>
      <w:rFonts w:ascii="Courier New" w:hAnsi="Courier New"/>
      <w:szCs w:val="20"/>
    </w:rPr>
  </w:style>
  <w:style w:type="paragraph" w:styleId="Annotationtext">
    <w:name w:val="annotation text"/>
    <w:basedOn w:val="Normal"/>
    <w:link w:val="CommentTextChar"/>
    <w:uiPriority w:val="99"/>
    <w:qFormat/>
    <w:rsid w:val="00002c33"/>
    <w:pPr/>
    <w:rPr>
      <w:sz w:val="20"/>
      <w:szCs w:val="20"/>
    </w:rPr>
  </w:style>
  <w:style w:type="paragraph" w:styleId="BalloonText">
    <w:name w:val="Balloon Text"/>
    <w:basedOn w:val="Normal"/>
    <w:link w:val="BalloonTextChar"/>
    <w:uiPriority w:val="99"/>
    <w:semiHidden/>
    <w:unhideWhenUsed/>
    <w:qFormat/>
    <w:rsid w:val="00002c33"/>
    <w:pPr/>
    <w:rPr>
      <w:rFonts w:ascii="Segoe UI" w:hAnsi="Segoe UI" w:cs="Segoe UI"/>
      <w:sz w:val="18"/>
      <w:szCs w:val="18"/>
    </w:rPr>
  </w:style>
  <w:style w:type="paragraph" w:styleId="Notaapidipagina">
    <w:name w:val="Footnote Text"/>
    <w:basedOn w:val="Normal"/>
    <w:link w:val="FootnoteTextChar"/>
    <w:semiHidden/>
    <w:rsid w:val="00002c33"/>
    <w:pPr/>
    <w:rPr>
      <w:sz w:val="20"/>
      <w:szCs w:val="20"/>
    </w:rPr>
  </w:style>
  <w:style w:type="paragraph" w:styleId="ListParagraph">
    <w:name w:val="List Paragraph"/>
    <w:basedOn w:val="Normal"/>
    <w:uiPriority w:val="34"/>
    <w:qFormat/>
    <w:rsid w:val="00002c33"/>
    <w:pPr>
      <w:spacing w:lineRule="auto" w:line="259" w:before="0" w:after="160"/>
      <w:ind w:left="720" w:hanging="0"/>
      <w:contextualSpacing/>
    </w:pPr>
    <w:rPr>
      <w:rFonts w:ascii="Calibri" w:hAnsi="Calibri" w:eastAsia="Calibri" w:cs="" w:asciiTheme="minorHAnsi" w:cstheme="minorBidi" w:eastAsiaTheme="minorHAnsi" w:hAnsiTheme="minorHAnsi"/>
      <w:sz w:val="22"/>
      <w:szCs w:val="22"/>
      <w:lang w:eastAsia="en-US"/>
    </w:rPr>
  </w:style>
  <w:style w:type="paragraph" w:styleId="Annotationsubject">
    <w:name w:val="annotation subject"/>
    <w:basedOn w:val="Annotationtext"/>
    <w:next w:val="Annotationtext"/>
    <w:link w:val="CommentSubjectChar"/>
    <w:uiPriority w:val="99"/>
    <w:semiHidden/>
    <w:unhideWhenUsed/>
    <w:qFormat/>
    <w:rsid w:val="00283157"/>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950bf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comments" Target="comment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Application>LibreOffice/6.3.3.2$Windows_X86_64 LibreOffice_project/a64200df03143b798afd1ec74a12ab50359878ed</Application>
  <Pages>4</Pages>
  <Words>1293</Words>
  <Characters>7068</Characters>
  <CharactersWithSpaces>8334</CharactersWithSpaces>
  <Paragraphs>57</Paragraphs>
  <Company>Osborne Clarke LLP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2020-03-25T11:06:00Z</dcterms:created>
  <dc:creator>Angelo Maria Quintieri</dc:creator>
  <dc:description/>
  <dc:language>it-IT</dc:language>
  <cp:lastModifiedBy/>
  <dcterms:modified xsi:type="dcterms:W3CDTF">2021-03-13T12:06:14Z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Osborne Clarke LLP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